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8BD" w:rsidRDefault="003308BD">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 Multiple-Choice Items</w:t>
      </w:r>
    </w:p>
    <w:p w:rsidR="003308BD" w:rsidRDefault="003308BD">
      <w:pPr>
        <w:widowControl w:val="0"/>
        <w:suppressAutoHyphens/>
        <w:autoSpaceDE w:val="0"/>
        <w:autoSpaceDN w:val="0"/>
        <w:adjustRightInd w:val="0"/>
        <w:spacing w:after="0" w:line="240" w:lineRule="auto"/>
        <w:rPr>
          <w:rFonts w:ascii="Times New Roman" w:hAnsi="Times New Roman"/>
          <w:color w:val="000000"/>
          <w:sz w:val="36"/>
          <w:szCs w:val="36"/>
        </w:rPr>
      </w:pPr>
    </w:p>
    <w:p w:rsidR="003308BD" w:rsidRDefault="003308BD">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Psychology</w:t>
      </w:r>
      <w:r w:rsidR="008B34A6">
        <w:rPr>
          <w:rFonts w:ascii="Times New Roman" w:hAnsi="Times New Roman"/>
          <w:color w:val="000000"/>
        </w:rPr>
        <w:t>’</w:t>
      </w:r>
      <w:r>
        <w:rPr>
          <w:rFonts w:ascii="Times New Roman" w:hAnsi="Times New Roman"/>
          <w:color w:val="000000"/>
        </w:rPr>
        <w:t>s intellectual parents are the disciplines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physics and physiology.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philosophy and physiology.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chemistry and physics.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philosophy and chemistry.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436CEC">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The person responsible for establishing psychology as an independent discipline with its own subject matter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 Stanley Hall.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René Descartes.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7F1437">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Del="00197A53" w:rsidRDefault="003308BD" w:rsidP="00197A53">
      <w:pPr>
        <w:keepLines/>
        <w:tabs>
          <w:tab w:val="right" w:pos="-180"/>
          <w:tab w:val="left" w:pos="0"/>
        </w:tabs>
        <w:suppressAutoHyphens/>
        <w:autoSpaceDE w:val="0"/>
        <w:autoSpaceDN w:val="0"/>
        <w:adjustRightInd w:val="0"/>
        <w:spacing w:after="0" w:line="240" w:lineRule="auto"/>
        <w:ind w:hanging="630"/>
        <w:rPr>
          <w:del w:id="0" w:author="Jeff" w:date="2015-05-13T07:36:00Z"/>
          <w:rFonts w:ascii="Times New Roman" w:hAnsi="Times New Roman"/>
          <w:color w:val="000000"/>
        </w:rPr>
      </w:pPr>
      <w:r>
        <w:rPr>
          <w:rFonts w:ascii="Times New Roman" w:hAnsi="Times New Roman"/>
          <w:color w:val="000000"/>
        </w:rPr>
        <w:tab/>
      </w:r>
      <w:del w:id="1" w:author="Jeff" w:date="2015-05-13T07:36:00Z">
        <w:r w:rsidDel="00197A53">
          <w:rPr>
            <w:rFonts w:ascii="Times New Roman" w:hAnsi="Times New Roman"/>
            <w:color w:val="000000"/>
          </w:rPr>
          <w:delText>3.</w:delText>
        </w:r>
        <w:r w:rsidDel="00197A53">
          <w:rPr>
            <w:rFonts w:ascii="Times New Roman" w:hAnsi="Times New Roman"/>
            <w:color w:val="000000"/>
          </w:rPr>
          <w:tab/>
          <w:delText>Wundt defined psychology as</w:delText>
        </w:r>
      </w:del>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rsidDel="00197A53">
        <w:tblPrEx>
          <w:tblCellMar>
            <w:top w:w="0" w:type="dxa"/>
            <w:bottom w:w="0" w:type="dxa"/>
          </w:tblCellMar>
        </w:tblPrEx>
        <w:trPr>
          <w:del w:id="2" w:author="Jeff" w:date="2015-05-13T07:36:00Z"/>
        </w:trPr>
        <w:tc>
          <w:tcPr>
            <w:tcW w:w="36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3" w:author="Jeff" w:date="2015-05-13T07:36:00Z"/>
                <w:rFonts w:ascii="Times New Roman" w:hAnsi="Times New Roman"/>
                <w:color w:val="000000"/>
              </w:rPr>
            </w:pPr>
            <w:del w:id="4" w:author="Jeff" w:date="2015-05-13T07:36:00Z">
              <w:r w:rsidRPr="00634EBA" w:rsidDel="00197A53">
                <w:rPr>
                  <w:rFonts w:ascii="Times New Roman" w:hAnsi="Times New Roman"/>
                  <w:color w:val="000000"/>
                </w:rPr>
                <w:delText>a.</w:delText>
              </w:r>
            </w:del>
          </w:p>
        </w:tc>
        <w:tc>
          <w:tcPr>
            <w:tcW w:w="810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5" w:author="Jeff" w:date="2015-05-13T07:36:00Z"/>
                <w:rFonts w:ascii="Times New Roman" w:hAnsi="Times New Roman"/>
                <w:color w:val="000000"/>
              </w:rPr>
            </w:pPr>
            <w:del w:id="6" w:author="Jeff" w:date="2015-05-13T07:36:00Z">
              <w:r w:rsidRPr="00634EBA" w:rsidDel="00197A53">
                <w:rPr>
                  <w:rFonts w:ascii="Times New Roman" w:hAnsi="Times New Roman"/>
                  <w:color w:val="000000"/>
                </w:rPr>
                <w:delText>the scientific study of behavior.</w:delText>
              </w:r>
            </w:del>
          </w:p>
        </w:tc>
      </w:tr>
      <w:tr w:rsidR="003308BD" w:rsidRPr="00634EBA" w:rsidDel="00197A53">
        <w:tblPrEx>
          <w:tblCellMar>
            <w:top w:w="0" w:type="dxa"/>
            <w:bottom w:w="0" w:type="dxa"/>
          </w:tblCellMar>
        </w:tblPrEx>
        <w:trPr>
          <w:del w:id="7" w:author="Jeff" w:date="2015-05-13T07:36:00Z"/>
        </w:trPr>
        <w:tc>
          <w:tcPr>
            <w:tcW w:w="36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8" w:author="Jeff" w:date="2015-05-13T07:36:00Z"/>
                <w:rFonts w:ascii="Times New Roman" w:hAnsi="Times New Roman"/>
                <w:color w:val="000000"/>
              </w:rPr>
            </w:pPr>
            <w:del w:id="9" w:author="Jeff" w:date="2015-05-13T07:36:00Z">
              <w:r w:rsidRPr="00634EBA" w:rsidDel="00197A53">
                <w:rPr>
                  <w:rFonts w:ascii="Times New Roman" w:hAnsi="Times New Roman"/>
                  <w:color w:val="000000"/>
                </w:rPr>
                <w:delText>b.</w:delText>
              </w:r>
            </w:del>
          </w:p>
        </w:tc>
        <w:tc>
          <w:tcPr>
            <w:tcW w:w="810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10" w:author="Jeff" w:date="2015-05-13T07:36:00Z"/>
                <w:rFonts w:ascii="Times New Roman" w:hAnsi="Times New Roman"/>
                <w:color w:val="000000"/>
              </w:rPr>
            </w:pPr>
            <w:del w:id="11" w:author="Jeff" w:date="2015-05-13T07:36:00Z">
              <w:r w:rsidRPr="00634EBA" w:rsidDel="00197A53">
                <w:rPr>
                  <w:rFonts w:ascii="Times New Roman" w:hAnsi="Times New Roman"/>
                  <w:color w:val="000000"/>
                </w:rPr>
                <w:delText>the scientific study of the unconscious.</w:delText>
              </w:r>
            </w:del>
          </w:p>
        </w:tc>
      </w:tr>
      <w:tr w:rsidR="003308BD" w:rsidRPr="00634EBA" w:rsidDel="00197A53">
        <w:tblPrEx>
          <w:tblCellMar>
            <w:top w:w="0" w:type="dxa"/>
            <w:bottom w:w="0" w:type="dxa"/>
          </w:tblCellMar>
        </w:tblPrEx>
        <w:trPr>
          <w:del w:id="12" w:author="Jeff" w:date="2015-05-13T07:36:00Z"/>
        </w:trPr>
        <w:tc>
          <w:tcPr>
            <w:tcW w:w="36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13" w:author="Jeff" w:date="2015-05-13T07:36:00Z"/>
                <w:rFonts w:ascii="Times New Roman" w:hAnsi="Times New Roman"/>
                <w:color w:val="000000"/>
              </w:rPr>
            </w:pPr>
            <w:del w:id="14" w:author="Jeff" w:date="2015-05-13T07:36:00Z">
              <w:r w:rsidRPr="00634EBA" w:rsidDel="00197A53">
                <w:rPr>
                  <w:rFonts w:ascii="Times New Roman" w:hAnsi="Times New Roman"/>
                  <w:color w:val="000000"/>
                </w:rPr>
                <w:delText>c.</w:delText>
              </w:r>
            </w:del>
          </w:p>
        </w:tc>
        <w:tc>
          <w:tcPr>
            <w:tcW w:w="810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15" w:author="Jeff" w:date="2015-05-13T07:36:00Z"/>
                <w:rFonts w:ascii="Times New Roman" w:hAnsi="Times New Roman"/>
                <w:color w:val="000000"/>
              </w:rPr>
            </w:pPr>
            <w:del w:id="16" w:author="Jeff" w:date="2015-05-13T07:36:00Z">
              <w:r w:rsidRPr="00634EBA" w:rsidDel="00197A53">
                <w:rPr>
                  <w:rFonts w:ascii="Times New Roman" w:hAnsi="Times New Roman"/>
                  <w:color w:val="000000"/>
                </w:rPr>
                <w:delText>the scientific study of the brain.</w:delText>
              </w:r>
            </w:del>
          </w:p>
        </w:tc>
      </w:tr>
      <w:tr w:rsidR="003308BD" w:rsidRPr="00634EBA" w:rsidDel="00197A53">
        <w:tblPrEx>
          <w:tblCellMar>
            <w:top w:w="0" w:type="dxa"/>
            <w:bottom w:w="0" w:type="dxa"/>
          </w:tblCellMar>
        </w:tblPrEx>
        <w:trPr>
          <w:del w:id="17" w:author="Jeff" w:date="2015-05-13T07:36:00Z"/>
        </w:trPr>
        <w:tc>
          <w:tcPr>
            <w:tcW w:w="36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18" w:author="Jeff" w:date="2015-05-13T07:36:00Z"/>
                <w:rFonts w:ascii="Times New Roman" w:hAnsi="Times New Roman"/>
                <w:color w:val="000000"/>
              </w:rPr>
            </w:pPr>
            <w:del w:id="19" w:author="Jeff" w:date="2015-05-13T07:36:00Z">
              <w:r w:rsidRPr="00634EBA" w:rsidDel="00197A53">
                <w:rPr>
                  <w:rFonts w:ascii="Times New Roman" w:hAnsi="Times New Roman"/>
                  <w:color w:val="000000"/>
                </w:rPr>
                <w:delText>d.</w:delText>
              </w:r>
            </w:del>
          </w:p>
        </w:tc>
        <w:tc>
          <w:tcPr>
            <w:tcW w:w="8100" w:type="dxa"/>
            <w:tcBorders>
              <w:top w:val="nil"/>
              <w:left w:val="nil"/>
              <w:bottom w:val="nil"/>
              <w:right w:val="nil"/>
            </w:tcBorders>
          </w:tcPr>
          <w:p w:rsidR="003308BD" w:rsidRPr="00634EBA" w:rsidDel="00197A53" w:rsidRDefault="003308BD" w:rsidP="00197A53">
            <w:pPr>
              <w:keepLines/>
              <w:suppressAutoHyphens/>
              <w:autoSpaceDE w:val="0"/>
              <w:autoSpaceDN w:val="0"/>
              <w:adjustRightInd w:val="0"/>
              <w:spacing w:after="0" w:line="240" w:lineRule="auto"/>
              <w:rPr>
                <w:del w:id="20" w:author="Jeff" w:date="2015-05-13T07:36:00Z"/>
                <w:rFonts w:ascii="Times New Roman" w:hAnsi="Times New Roman"/>
                <w:color w:val="000000"/>
              </w:rPr>
            </w:pPr>
            <w:del w:id="21" w:author="Jeff" w:date="2015-05-13T07:36:00Z">
              <w:r w:rsidRPr="00634EBA" w:rsidDel="00197A53">
                <w:rPr>
                  <w:rFonts w:ascii="Times New Roman" w:hAnsi="Times New Roman"/>
                  <w:color w:val="000000"/>
                </w:rPr>
                <w:delText>the scientific study of conscious experience.</w:delText>
              </w:r>
            </w:del>
          </w:p>
        </w:tc>
      </w:tr>
    </w:tbl>
    <w:p w:rsidR="003308BD" w:rsidDel="00197A53" w:rsidRDefault="003308BD" w:rsidP="00197A53">
      <w:pPr>
        <w:widowControl w:val="0"/>
        <w:suppressAutoHyphens/>
        <w:autoSpaceDE w:val="0"/>
        <w:autoSpaceDN w:val="0"/>
        <w:adjustRightInd w:val="0"/>
        <w:spacing w:after="0" w:line="240" w:lineRule="auto"/>
        <w:rPr>
          <w:del w:id="22" w:author="Jeff" w:date="2015-05-13T07:36:00Z"/>
          <w:rFonts w:ascii="Times New Roman" w:hAnsi="Times New Roman"/>
          <w:color w:val="000000"/>
          <w:sz w:val="2"/>
          <w:szCs w:val="2"/>
        </w:rPr>
      </w:pPr>
    </w:p>
    <w:p w:rsidR="003308BD" w:rsidDel="00197A53" w:rsidRDefault="003308BD" w:rsidP="00197A53">
      <w:pPr>
        <w:widowControl w:val="0"/>
        <w:suppressAutoHyphens/>
        <w:autoSpaceDE w:val="0"/>
        <w:autoSpaceDN w:val="0"/>
        <w:adjustRightInd w:val="0"/>
        <w:spacing w:after="1" w:line="240" w:lineRule="auto"/>
        <w:rPr>
          <w:del w:id="23" w:author="Jeff" w:date="2015-05-13T07:36:00Z"/>
          <w:rFonts w:ascii="Times New Roman" w:hAnsi="Times New Roman"/>
          <w:color w:val="000000"/>
          <w:sz w:val="12"/>
          <w:szCs w:val="12"/>
        </w:rPr>
      </w:pPr>
    </w:p>
    <w:p w:rsidR="003308BD" w:rsidDel="00197A53" w:rsidRDefault="003308BD" w:rsidP="00197A5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24" w:author="Jeff" w:date="2015-05-13T07:36:00Z"/>
          <w:rFonts w:ascii="Times New Roman" w:hAnsi="Times New Roman"/>
          <w:color w:val="000000"/>
        </w:rPr>
      </w:pPr>
      <w:del w:id="25" w:author="Jeff" w:date="2015-05-13T07:36:00Z">
        <w:r w:rsidDel="00197A53">
          <w:rPr>
            <w:rFonts w:ascii="Times New Roman" w:hAnsi="Times New Roman"/>
            <w:color w:val="000000"/>
          </w:rPr>
          <w:delText>ANS:</w:delText>
        </w:r>
        <w:r w:rsidDel="00197A53">
          <w:rPr>
            <w:rFonts w:ascii="Times New Roman" w:hAnsi="Times New Roman"/>
            <w:color w:val="000000"/>
          </w:rPr>
          <w:tab/>
          <w:delText>D</w:delText>
        </w:r>
        <w:r w:rsidDel="00197A53">
          <w:rPr>
            <w:rFonts w:ascii="Times New Roman" w:hAnsi="Times New Roman"/>
            <w:color w:val="000000"/>
          </w:rPr>
          <w:tab/>
          <w:delText>PTS:</w:delText>
        </w:r>
        <w:r w:rsidDel="00197A53">
          <w:rPr>
            <w:rFonts w:ascii="Times New Roman" w:hAnsi="Times New Roman"/>
            <w:color w:val="000000"/>
          </w:rPr>
          <w:tab/>
          <w:delText>1</w:delText>
        </w:r>
        <w:r w:rsidDel="00197A53">
          <w:rPr>
            <w:rFonts w:ascii="Times New Roman" w:hAnsi="Times New Roman"/>
            <w:color w:val="000000"/>
          </w:rPr>
          <w:tab/>
          <w:delText>REF:</w:delText>
        </w:r>
        <w:r w:rsidDel="00197A53">
          <w:rPr>
            <w:rFonts w:ascii="Times New Roman" w:hAnsi="Times New Roman"/>
            <w:color w:val="000000"/>
          </w:rPr>
          <w:tab/>
        </w:r>
        <w:r w:rsidR="004D7E24" w:rsidDel="00197A53">
          <w:rPr>
            <w:rFonts w:ascii="Times New Roman" w:hAnsi="Times New Roman"/>
            <w:color w:val="000000"/>
          </w:rPr>
          <w:delText>1.1 Psychology’s Early History</w:delText>
        </w:r>
      </w:del>
    </w:p>
    <w:p w:rsidR="003308BD" w:rsidRDefault="009A5A45" w:rsidP="00197A5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del w:id="26" w:author="Jeff" w:date="2015-05-13T07:36:00Z">
        <w:r w:rsidDel="00197A53">
          <w:rPr>
            <w:rFonts w:ascii="Times New Roman" w:hAnsi="Times New Roman"/>
            <w:color w:val="000000"/>
          </w:rPr>
          <w:delText>DIF</w:delText>
        </w:r>
        <w:r w:rsidR="003308BD" w:rsidDel="00197A53">
          <w:rPr>
            <w:rFonts w:ascii="Times New Roman" w:hAnsi="Times New Roman"/>
            <w:color w:val="000000"/>
          </w:rPr>
          <w:delText>:</w:delText>
        </w:r>
        <w:r w:rsidR="003308BD" w:rsidDel="00197A53">
          <w:rPr>
            <w:rFonts w:ascii="Times New Roman" w:hAnsi="Times New Roman"/>
            <w:color w:val="000000"/>
          </w:rPr>
          <w:tab/>
        </w:r>
        <w:r w:rsidR="00F42605" w:rsidDel="00197A53">
          <w:rPr>
            <w:rFonts w:ascii="Times New Roman" w:hAnsi="Times New Roman"/>
            <w:color w:val="000000"/>
          </w:rPr>
          <w:delText>Understand</w:delText>
        </w:r>
      </w:del>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09343A">
        <w:rPr>
          <w:rFonts w:ascii="Times New Roman" w:hAnsi="Times New Roman"/>
          <w:color w:val="000000"/>
        </w:rPr>
        <w:t>3</w:t>
      </w:r>
      <w:r>
        <w:rPr>
          <w:rFonts w:ascii="Times New Roman" w:hAnsi="Times New Roman"/>
          <w:color w:val="000000"/>
        </w:rPr>
        <w:t>.</w:t>
      </w:r>
      <w:r>
        <w:rPr>
          <w:rFonts w:ascii="Times New Roman" w:hAnsi="Times New Roman"/>
          <w:color w:val="000000"/>
        </w:rPr>
        <w:tab/>
        <w:t>The notion that the subject matter of psychology should be the scientific study of conscious experience is MOST closely linked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John B. Watson.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0934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sidR="003308BD">
        <w:rPr>
          <w:rFonts w:ascii="Times New Roman" w:hAnsi="Times New Roman"/>
          <w:color w:val="000000"/>
        </w:rPr>
        <w:t>.</w:t>
      </w:r>
      <w:r w:rsidR="003308BD">
        <w:rPr>
          <w:rFonts w:ascii="Times New Roman" w:hAnsi="Times New Roman"/>
          <w:color w:val="000000"/>
        </w:rPr>
        <w:tab/>
        <w:t>According to Wilhelm Wundt, the focus of psychology was on the scientific study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observable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conscious experience.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motivation.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functions of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BE1F9F">
        <w:rPr>
          <w:rFonts w:ascii="Times New Roman" w:hAnsi="Times New Roman"/>
          <w:color w:val="000000"/>
        </w:rPr>
        <w:t>:</w:t>
      </w:r>
      <w:r w:rsidR="00BE1F9F">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09343A">
        <w:rPr>
          <w:rFonts w:ascii="Times New Roman" w:hAnsi="Times New Roman"/>
          <w:color w:val="000000"/>
        </w:rPr>
        <w:t>5</w:t>
      </w:r>
      <w:r>
        <w:rPr>
          <w:rFonts w:ascii="Times New Roman" w:hAnsi="Times New Roman"/>
          <w:color w:val="000000"/>
        </w:rPr>
        <w:t>.</w:t>
      </w:r>
      <w:r>
        <w:rPr>
          <w:rFonts w:ascii="Times New Roman" w:hAnsi="Times New Roman"/>
          <w:color w:val="000000"/>
        </w:rPr>
        <w:tab/>
        <w:t xml:space="preserve">While the term </w:t>
      </w:r>
      <w:r>
        <w:rPr>
          <w:rFonts w:ascii="Times New Roman" w:hAnsi="Times New Roman"/>
          <w:i/>
          <w:iCs/>
          <w:color w:val="000000"/>
        </w:rPr>
        <w:t>psychology</w:t>
      </w:r>
      <w:r>
        <w:rPr>
          <w:rFonts w:ascii="Times New Roman" w:hAnsi="Times New Roman"/>
          <w:color w:val="000000"/>
        </w:rPr>
        <w:t xml:space="preserve"> has existed since at least the early 1700s, psychology did not come to be considered a science until</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1750s.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early 1800s.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late 1800s.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1940s.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09343A">
        <w:rPr>
          <w:rFonts w:ascii="Times New Roman" w:hAnsi="Times New Roman"/>
          <w:color w:val="000000"/>
        </w:rPr>
        <w:t>6</w:t>
      </w:r>
      <w:r>
        <w:rPr>
          <w:rFonts w:ascii="Times New Roman" w:hAnsi="Times New Roman"/>
          <w:color w:val="000000"/>
        </w:rPr>
        <w:t>.</w:t>
      </w:r>
      <w:r>
        <w:rPr>
          <w:rFonts w:ascii="Times New Roman" w:hAnsi="Times New Roman"/>
          <w:color w:val="000000"/>
        </w:rPr>
        <w:tab/>
        <w:t>In a discussion with your professor, she tells you that she believes that the focus of psychological study should be to break the conscious experience into its basic elements. Which of the following historical schools of thought is your professor</w:t>
      </w:r>
      <w:r w:rsidR="008B34A6">
        <w:rPr>
          <w:rFonts w:ascii="Times New Roman" w:hAnsi="Times New Roman"/>
          <w:color w:val="000000"/>
        </w:rPr>
        <w:t>’</w:t>
      </w:r>
      <w:r>
        <w:rPr>
          <w:rFonts w:ascii="Times New Roman" w:hAnsi="Times New Roman"/>
          <w:color w:val="000000"/>
        </w:rPr>
        <w:t>s idea MOST consistent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09343A">
        <w:rPr>
          <w:rFonts w:ascii="Times New Roman" w:hAnsi="Times New Roman"/>
          <w:color w:val="000000"/>
        </w:rPr>
        <w:t>7</w:t>
      </w:r>
      <w:r>
        <w:rPr>
          <w:rFonts w:ascii="Times New Roman" w:hAnsi="Times New Roman"/>
          <w:color w:val="000000"/>
        </w:rPr>
        <w:t>.</w:t>
      </w:r>
      <w:r>
        <w:rPr>
          <w:rFonts w:ascii="Times New Roman" w:hAnsi="Times New Roman"/>
          <w:color w:val="000000"/>
        </w:rPr>
        <w:tab/>
        <w:t>The school of psychology that focused on identifying and examining the fundamental components of conscious experience, such as sensations, feelings, and images,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09343A">
        <w:rPr>
          <w:rFonts w:ascii="Times New Roman" w:hAnsi="Times New Roman"/>
          <w:color w:val="000000"/>
        </w:rPr>
        <w:t>8</w:t>
      </w:r>
      <w:r>
        <w:rPr>
          <w:rFonts w:ascii="Times New Roman" w:hAnsi="Times New Roman"/>
          <w:color w:val="000000"/>
        </w:rPr>
        <w:t>.</w:t>
      </w:r>
      <w:r>
        <w:rPr>
          <w:rFonts w:ascii="Times New Roman" w:hAnsi="Times New Roman"/>
          <w:color w:val="000000"/>
        </w:rPr>
        <w:tab/>
        <w:t>If while watching an exquisite sunset you stop and analyze your sensations, thoughts, and feelings, you would be performing introspection as the ____ once did.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structuralists</w:t>
            </w:r>
            <w:proofErr w:type="spellEnd"/>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0934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3308BD">
        <w:rPr>
          <w:rFonts w:ascii="Times New Roman" w:hAnsi="Times New Roman"/>
          <w:color w:val="000000"/>
        </w:rPr>
        <w:t>.</w:t>
      </w:r>
      <w:r w:rsidR="003308BD">
        <w:rPr>
          <w:rFonts w:ascii="Times New Roman" w:hAnsi="Times New Roman"/>
          <w:color w:val="000000"/>
        </w:rPr>
        <w:tab/>
        <w:t>Isabel is listening to a piece of classical music and tape recording all her feelings and impressions as she experiences them. Isabel is using a technique similar to the research methodology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09343A">
        <w:rPr>
          <w:rFonts w:ascii="Times New Roman" w:hAnsi="Times New Roman"/>
          <w:color w:val="000000"/>
        </w:rPr>
        <w:t>0</w:t>
      </w:r>
      <w:r>
        <w:rPr>
          <w:rFonts w:ascii="Times New Roman" w:hAnsi="Times New Roman"/>
          <w:color w:val="000000"/>
        </w:rPr>
        <w:t>.</w:t>
      </w:r>
      <w:r>
        <w:rPr>
          <w:rFonts w:ascii="Times New Roman" w:hAnsi="Times New Roman"/>
          <w:color w:val="000000"/>
        </w:rPr>
        <w:tab/>
        <w:t>In an attempt to learn something about his conscious experience, William looked at an abstract painting and wrote down all of his impressions as they came to him. This technique is called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introspection.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retrospection.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0934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3308BD">
        <w:rPr>
          <w:rFonts w:ascii="Times New Roman" w:hAnsi="Times New Roman"/>
          <w:color w:val="000000"/>
        </w:rPr>
        <w:t>.</w:t>
      </w:r>
      <w:r w:rsidR="003308BD">
        <w:rPr>
          <w:rFonts w:ascii="Times New Roman" w:hAnsi="Times New Roman"/>
          <w:color w:val="000000"/>
        </w:rPr>
        <w:tab/>
        <w:t xml:space="preserve">Dr. </w:t>
      </w:r>
      <w:proofErr w:type="spellStart"/>
      <w:r w:rsidR="003308BD">
        <w:rPr>
          <w:rFonts w:ascii="Times New Roman" w:hAnsi="Times New Roman"/>
          <w:color w:val="000000"/>
        </w:rPr>
        <w:t>Asgaard</w:t>
      </w:r>
      <w:proofErr w:type="spellEnd"/>
      <w:r w:rsidR="003308BD">
        <w:rPr>
          <w:rFonts w:ascii="Times New Roman" w:hAnsi="Times New Roman"/>
          <w:color w:val="000000"/>
        </w:rPr>
        <w:t xml:space="preserve"> believes that in order to fully understand complex processes, such as auditory processing, it is first necessary to understand all the separate component parts. Dr. </w:t>
      </w:r>
      <w:proofErr w:type="spellStart"/>
      <w:r w:rsidR="003308BD">
        <w:rPr>
          <w:rFonts w:ascii="Times New Roman" w:hAnsi="Times New Roman"/>
          <w:color w:val="000000"/>
        </w:rPr>
        <w:t>Asgaard</w:t>
      </w:r>
      <w:r w:rsidR="008B34A6">
        <w:rPr>
          <w:rFonts w:ascii="Times New Roman" w:hAnsi="Times New Roman"/>
          <w:color w:val="000000"/>
        </w:rPr>
        <w:t>’</w:t>
      </w:r>
      <w:r w:rsidR="003308BD">
        <w:rPr>
          <w:rFonts w:ascii="Times New Roman" w:hAnsi="Times New Roman"/>
          <w:color w:val="000000"/>
        </w:rPr>
        <w:t>s</w:t>
      </w:r>
      <w:proofErr w:type="spellEnd"/>
      <w:r w:rsidR="003308BD">
        <w:rPr>
          <w:rFonts w:ascii="Times New Roman" w:hAnsi="Times New Roman"/>
          <w:color w:val="000000"/>
        </w:rPr>
        <w:t xml:space="preserve"> views are MOST consistent with those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Ivan Pavlov.</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Edward </w:t>
            </w:r>
            <w:proofErr w:type="spellStart"/>
            <w:r w:rsidRPr="00634EBA">
              <w:rPr>
                <w:rFonts w:ascii="Times New Roman" w:hAnsi="Times New Roman"/>
                <w:color w:val="000000"/>
              </w:rPr>
              <w:t>Titchener</w:t>
            </w:r>
            <w:proofErr w:type="spellEnd"/>
            <w:r w:rsidRPr="00634EBA">
              <w:rPr>
                <w:rFonts w:ascii="Times New Roman" w:hAnsi="Times New Roman"/>
                <w:color w:val="000000"/>
              </w:rPr>
              <w: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2B16A0">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09343A">
        <w:rPr>
          <w:rFonts w:ascii="Times New Roman" w:hAnsi="Times New Roman"/>
          <w:color w:val="000000"/>
        </w:rPr>
        <w:t>2</w:t>
      </w:r>
      <w:r>
        <w:rPr>
          <w:rFonts w:ascii="Times New Roman" w:hAnsi="Times New Roman"/>
          <w:color w:val="000000"/>
        </w:rPr>
        <w:t>.</w:t>
      </w:r>
      <w:r>
        <w:rPr>
          <w:rFonts w:ascii="Times New Roman" w:hAnsi="Times New Roman"/>
          <w:color w:val="000000"/>
        </w:rPr>
        <w:tab/>
        <w:t>The school of psychology associated with understanding the purpose of behavior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neodynamism</w:t>
            </w:r>
            <w:proofErr w:type="spellEnd"/>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7F5A68" w:rsidRDefault="007F5A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sidR="003308BD">
        <w:rPr>
          <w:rFonts w:ascii="Times New Roman" w:hAnsi="Times New Roman"/>
          <w:color w:val="000000"/>
        </w:rPr>
        <w:t>REF:</w:t>
      </w:r>
      <w:r w:rsidR="003308BD">
        <w:rPr>
          <w:rFonts w:ascii="Times New Roman" w:hAnsi="Times New Roman"/>
          <w:color w:val="000000"/>
        </w:rPr>
        <w:tab/>
      </w:r>
      <w:r w:rsidR="004D7E24">
        <w:rPr>
          <w:rFonts w:ascii="Times New Roman" w:hAnsi="Times New Roman"/>
          <w:color w:val="000000"/>
        </w:rPr>
        <w:t>1.1 Psychology’s Early History</w:t>
      </w:r>
      <w:r w:rsidR="003308BD">
        <w:rPr>
          <w:rFonts w:ascii="Times New Roman" w:hAnsi="Times New Roman"/>
          <w:color w:val="000000"/>
        </w:rPr>
        <w:tab/>
      </w:r>
      <w:r>
        <w:rPr>
          <w:rFonts w:ascii="Times New Roman" w:hAnsi="Times New Roman"/>
          <w:color w:val="000000"/>
        </w:rPr>
        <w:tab/>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7F5A68" w:rsidRPr="007F5A68" w:rsidRDefault="007F5A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44%</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09343A">
        <w:rPr>
          <w:rFonts w:ascii="Times New Roman" w:hAnsi="Times New Roman"/>
          <w:color w:val="000000"/>
        </w:rPr>
        <w:t>3</w:t>
      </w:r>
      <w:r>
        <w:rPr>
          <w:rFonts w:ascii="Times New Roman" w:hAnsi="Times New Roman"/>
          <w:color w:val="000000"/>
        </w:rPr>
        <w:t>.</w:t>
      </w:r>
      <w:r>
        <w:rPr>
          <w:rFonts w:ascii="Times New Roman" w:hAnsi="Times New Roman"/>
          <w:color w:val="000000"/>
        </w:rPr>
        <w:tab/>
        <w:t xml:space="preserve">Dr. </w:t>
      </w:r>
      <w:proofErr w:type="spellStart"/>
      <w:r>
        <w:rPr>
          <w:rFonts w:ascii="Times New Roman" w:hAnsi="Times New Roman"/>
          <w:color w:val="000000"/>
        </w:rPr>
        <w:t>Smythe</w:t>
      </w:r>
      <w:proofErr w:type="spellEnd"/>
      <w:r>
        <w:rPr>
          <w:rFonts w:ascii="Times New Roman" w:hAnsi="Times New Roman"/>
          <w:color w:val="000000"/>
        </w:rPr>
        <w:t xml:space="preserve"> believes that in order to fully understand complex processes, such as taste, it is necessary to understand the purpose that taste plays in human adaptation, not the elementary components that combine to produce taste sensations. Dr. </w:t>
      </w:r>
      <w:proofErr w:type="spellStart"/>
      <w:r>
        <w:rPr>
          <w:rFonts w:ascii="Times New Roman" w:hAnsi="Times New Roman"/>
          <w:color w:val="000000"/>
        </w:rPr>
        <w:t>Smythe</w:t>
      </w:r>
      <w:r w:rsidR="008B34A6">
        <w:rPr>
          <w:rFonts w:ascii="Times New Roman" w:hAnsi="Times New Roman"/>
          <w:color w:val="000000"/>
        </w:rPr>
        <w:t>’</w:t>
      </w:r>
      <w:r>
        <w:rPr>
          <w:rFonts w:ascii="Times New Roman" w:hAnsi="Times New Roman"/>
          <w:color w:val="000000"/>
        </w:rPr>
        <w:t>s</w:t>
      </w:r>
      <w:proofErr w:type="spellEnd"/>
      <w:r>
        <w:rPr>
          <w:rFonts w:ascii="Times New Roman" w:hAnsi="Times New Roman"/>
          <w:color w:val="000000"/>
        </w:rPr>
        <w:t xml:space="preserve"> views are MOST consistent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behaviorist approach to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functionalist approach to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the </w:t>
            </w:r>
            <w:proofErr w:type="spellStart"/>
            <w:r w:rsidRPr="00634EBA">
              <w:rPr>
                <w:rFonts w:ascii="Times New Roman" w:hAnsi="Times New Roman"/>
                <w:color w:val="000000"/>
              </w:rPr>
              <w:t>structuralist</w:t>
            </w:r>
            <w:proofErr w:type="spellEnd"/>
            <w:r w:rsidRPr="00634EBA">
              <w:rPr>
                <w:rFonts w:ascii="Times New Roman" w:hAnsi="Times New Roman"/>
                <w:color w:val="000000"/>
              </w:rPr>
              <w:t xml:space="preserve"> approach to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psychoanalytic approach to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C13593">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09343A">
        <w:rPr>
          <w:rFonts w:ascii="Times New Roman" w:hAnsi="Times New Roman"/>
          <w:color w:val="000000"/>
        </w:rPr>
        <w:t>4</w:t>
      </w:r>
      <w:r>
        <w:rPr>
          <w:rFonts w:ascii="Times New Roman" w:hAnsi="Times New Roman"/>
          <w:color w:val="000000"/>
        </w:rPr>
        <w:t>.</w:t>
      </w:r>
      <w:r>
        <w:rPr>
          <w:rFonts w:ascii="Times New Roman" w:hAnsi="Times New Roman"/>
          <w:color w:val="000000"/>
        </w:rPr>
        <w:tab/>
        <w:t>Dr. Rice believes that it is not possible to fully understand emotions unless we understand the purpose that the conscious experiences associated with emotions play in survival and adaptation. Dr. Rice</w:t>
      </w:r>
      <w:r w:rsidR="008B34A6">
        <w:rPr>
          <w:rFonts w:ascii="Times New Roman" w:hAnsi="Times New Roman"/>
          <w:color w:val="000000"/>
        </w:rPr>
        <w:t>’</w:t>
      </w:r>
      <w:r>
        <w:rPr>
          <w:rFonts w:ascii="Times New Roman" w:hAnsi="Times New Roman"/>
          <w:color w:val="000000"/>
        </w:rPr>
        <w:t>s views are MOST consistent with those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Edward </w:t>
            </w:r>
            <w:proofErr w:type="spellStart"/>
            <w:r w:rsidRPr="00634EBA">
              <w:rPr>
                <w:rFonts w:ascii="Times New Roman" w:hAnsi="Times New Roman"/>
                <w:color w:val="000000"/>
              </w:rPr>
              <w:t>Titchener</w:t>
            </w:r>
            <w:proofErr w:type="spellEnd"/>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Ivan Pavlov.</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C13593">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63327A" w:rsidRDefault="0063327A">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09343A">
        <w:rPr>
          <w:rFonts w:ascii="Times New Roman" w:hAnsi="Times New Roman"/>
          <w:color w:val="000000"/>
        </w:rPr>
        <w:t>5</w:t>
      </w:r>
      <w:r>
        <w:rPr>
          <w:rFonts w:ascii="Times New Roman" w:hAnsi="Times New Roman"/>
          <w:color w:val="000000"/>
        </w:rPr>
        <w:t>.</w:t>
      </w:r>
      <w:r>
        <w:rPr>
          <w:rFonts w:ascii="Times New Roman" w:hAnsi="Times New Roman"/>
          <w:color w:val="000000"/>
        </w:rPr>
        <w:tab/>
        <w:t>The term used by William James to describe a continuous flow of thoughts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existential awareness.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stream of consciousness.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transcendental meditation.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phenomenological flow.</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98%</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09343A">
        <w:rPr>
          <w:rFonts w:ascii="Times New Roman" w:hAnsi="Times New Roman"/>
          <w:color w:val="000000"/>
        </w:rPr>
        <w:t>6</w:t>
      </w:r>
      <w:r>
        <w:rPr>
          <w:rFonts w:ascii="Times New Roman" w:hAnsi="Times New Roman"/>
          <w:color w:val="000000"/>
        </w:rPr>
        <w:t>.</w:t>
      </w:r>
      <w:r>
        <w:rPr>
          <w:rFonts w:ascii="Times New Roman" w:hAnsi="Times New Roman"/>
          <w:color w:val="000000"/>
        </w:rPr>
        <w:tab/>
        <w:t>Which of the following was LEAST likely to be the focus of study for the functionalists?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63327A">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w:t>
            </w:r>
            <w:r w:rsidR="003308BD" w:rsidRPr="00634EBA">
              <w:rPr>
                <w:rFonts w:ascii="Times New Roman" w:hAnsi="Times New Roman"/>
                <w:color w:val="000000"/>
              </w:rPr>
              <w:t>ental testing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63327A">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r w:rsidR="003308BD" w:rsidRPr="00634EBA">
              <w:rPr>
                <w:rFonts w:ascii="Times New Roman" w:hAnsi="Times New Roman"/>
                <w:color w:val="000000"/>
              </w:rPr>
              <w:t>evelopment in children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63327A">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w:t>
            </w:r>
            <w:r w:rsidR="003308BD" w:rsidRPr="00634EBA">
              <w:rPr>
                <w:rFonts w:ascii="Times New Roman" w:hAnsi="Times New Roman"/>
                <w:color w:val="000000"/>
              </w:rPr>
              <w:t>ensation and perception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63327A">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w:t>
            </w:r>
            <w:r w:rsidR="003308BD" w:rsidRPr="00634EBA">
              <w:rPr>
                <w:rFonts w:ascii="Times New Roman" w:hAnsi="Times New Roman"/>
                <w:color w:val="000000"/>
              </w:rPr>
              <w:t>he effectiveness of educational practices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73%</w:t>
      </w:r>
      <w:r>
        <w:rPr>
          <w:rFonts w:ascii="Times New Roman" w:hAnsi="Times New Roman"/>
          <w:color w:val="000000"/>
        </w:rPr>
        <w:tab/>
      </w:r>
    </w:p>
    <w:p w:rsid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422370"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422370" w:rsidRDefault="0009343A" w:rsidP="004223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Pr>
          <w:rFonts w:ascii="Times New Roman" w:hAnsi="Times New Roman"/>
          <w:color w:val="000000"/>
        </w:rPr>
        <w:tab/>
      </w:r>
      <w:r w:rsidR="00422370">
        <w:rPr>
          <w:rFonts w:ascii="Times New Roman" w:hAnsi="Times New Roman"/>
          <w:color w:val="000000"/>
        </w:rPr>
        <w:t xml:space="preserve">Imagine two scientists from another planet visit Earth and attempt to study our computers. In his studies </w:t>
      </w:r>
      <w:proofErr w:type="spellStart"/>
      <w:r w:rsidR="00422370">
        <w:rPr>
          <w:rFonts w:ascii="Times New Roman" w:hAnsi="Times New Roman"/>
          <w:color w:val="000000"/>
        </w:rPr>
        <w:t>Poz</w:t>
      </w:r>
      <w:proofErr w:type="spellEnd"/>
      <w:r w:rsidR="00422370">
        <w:rPr>
          <w:rFonts w:ascii="Times New Roman" w:hAnsi="Times New Roman"/>
          <w:color w:val="000000"/>
        </w:rPr>
        <w:t xml:space="preserve"> focuses on how the computer is used for conducting business, accessing research, communicating with others, and playing games, while </w:t>
      </w:r>
      <w:proofErr w:type="spellStart"/>
      <w:r w:rsidR="00422370">
        <w:rPr>
          <w:rFonts w:ascii="Times New Roman" w:hAnsi="Times New Roman"/>
          <w:color w:val="000000"/>
        </w:rPr>
        <w:t>Zog</w:t>
      </w:r>
      <w:proofErr w:type="spellEnd"/>
      <w:r w:rsidR="00422370">
        <w:rPr>
          <w:rFonts w:ascii="Times New Roman" w:hAnsi="Times New Roman"/>
          <w:color w:val="000000"/>
        </w:rPr>
        <w:t xml:space="preserve"> concentrates on the construction of the hard drive, monitor, keyboard, and mouse. </w:t>
      </w:r>
      <w:proofErr w:type="spellStart"/>
      <w:r w:rsidR="00422370">
        <w:rPr>
          <w:rFonts w:ascii="Times New Roman" w:hAnsi="Times New Roman"/>
          <w:color w:val="000000"/>
        </w:rPr>
        <w:t>Poz’s</w:t>
      </w:r>
      <w:proofErr w:type="spellEnd"/>
      <w:r w:rsidR="00422370">
        <w:rPr>
          <w:rFonts w:ascii="Times New Roman" w:hAnsi="Times New Roman"/>
          <w:color w:val="000000"/>
        </w:rPr>
        <w:t xml:space="preserve"> approach is most similar to ____ while </w:t>
      </w:r>
      <w:proofErr w:type="spellStart"/>
      <w:r w:rsidR="00422370">
        <w:rPr>
          <w:rFonts w:ascii="Times New Roman" w:hAnsi="Times New Roman"/>
          <w:color w:val="000000"/>
        </w:rPr>
        <w:t>Zog’s</w:t>
      </w:r>
      <w:proofErr w:type="spellEnd"/>
      <w:r w:rsidR="00422370">
        <w:rPr>
          <w:rFonts w:ascii="Times New Roman" w:hAnsi="Times New Roman"/>
          <w:color w:val="000000"/>
        </w:rPr>
        <w:t xml:space="preserve"> is most similar to ____.</w:t>
      </w:r>
    </w:p>
    <w:tbl>
      <w:tblPr>
        <w:tblW w:w="0" w:type="auto"/>
        <w:tblCellMar>
          <w:left w:w="45" w:type="dxa"/>
          <w:right w:w="45" w:type="dxa"/>
        </w:tblCellMar>
        <w:tblLook w:val="0000" w:firstRow="0" w:lastRow="0" w:firstColumn="0" w:lastColumn="0" w:noHBand="0" w:noVBand="0"/>
      </w:tblPr>
      <w:tblGrid>
        <w:gridCol w:w="360"/>
        <w:gridCol w:w="8100"/>
      </w:tblGrid>
      <w:tr w:rsidR="00422370" w:rsidRPr="00634EBA" w:rsidTr="00FE1D4C">
        <w:tblPrEx>
          <w:tblCellMar>
            <w:top w:w="0" w:type="dxa"/>
            <w:bottom w:w="0" w:type="dxa"/>
          </w:tblCellMar>
        </w:tblPrEx>
        <w:tc>
          <w:tcPr>
            <w:tcW w:w="36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 behaviorism</w:t>
            </w:r>
          </w:p>
        </w:tc>
      </w:tr>
      <w:tr w:rsidR="00422370" w:rsidRPr="00634EBA" w:rsidTr="00FE1D4C">
        <w:tblPrEx>
          <w:tblCellMar>
            <w:top w:w="0" w:type="dxa"/>
            <w:bottom w:w="0" w:type="dxa"/>
          </w:tblCellMar>
        </w:tblPrEx>
        <w:tc>
          <w:tcPr>
            <w:tcW w:w="36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 structuralism</w:t>
            </w:r>
          </w:p>
        </w:tc>
      </w:tr>
      <w:tr w:rsidR="00422370" w:rsidRPr="00634EBA" w:rsidTr="00FE1D4C">
        <w:tblPrEx>
          <w:tblCellMar>
            <w:top w:w="0" w:type="dxa"/>
            <w:bottom w:w="0" w:type="dxa"/>
          </w:tblCellMar>
        </w:tblPrEx>
        <w:tc>
          <w:tcPr>
            <w:tcW w:w="36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 functionalism</w:t>
            </w:r>
          </w:p>
        </w:tc>
      </w:tr>
      <w:tr w:rsidR="00422370" w:rsidRPr="00634EBA" w:rsidTr="00FE1D4C">
        <w:tblPrEx>
          <w:tblCellMar>
            <w:top w:w="0" w:type="dxa"/>
            <w:bottom w:w="0" w:type="dxa"/>
          </w:tblCellMar>
        </w:tblPrEx>
        <w:tc>
          <w:tcPr>
            <w:tcW w:w="36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422370" w:rsidRPr="00634EBA" w:rsidRDefault="00422370"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 behaviorism</w:t>
            </w:r>
          </w:p>
        </w:tc>
      </w:tr>
    </w:tbl>
    <w:p w:rsidR="00422370" w:rsidRDefault="00422370" w:rsidP="00422370">
      <w:pPr>
        <w:widowControl w:val="0"/>
        <w:suppressAutoHyphens/>
        <w:autoSpaceDE w:val="0"/>
        <w:autoSpaceDN w:val="0"/>
        <w:adjustRightInd w:val="0"/>
        <w:spacing w:after="0" w:line="240" w:lineRule="auto"/>
        <w:rPr>
          <w:rFonts w:ascii="Times New Roman" w:hAnsi="Times New Roman"/>
          <w:color w:val="000000"/>
          <w:sz w:val="2"/>
          <w:szCs w:val="2"/>
        </w:rPr>
      </w:pPr>
    </w:p>
    <w:p w:rsidR="00422370" w:rsidRDefault="00422370" w:rsidP="00422370">
      <w:pPr>
        <w:widowControl w:val="0"/>
        <w:suppressAutoHyphens/>
        <w:autoSpaceDE w:val="0"/>
        <w:autoSpaceDN w:val="0"/>
        <w:adjustRightInd w:val="0"/>
        <w:spacing w:after="1" w:line="240" w:lineRule="auto"/>
        <w:rPr>
          <w:rFonts w:ascii="Times New Roman" w:hAnsi="Times New Roman"/>
          <w:color w:val="000000"/>
          <w:sz w:val="12"/>
          <w:szCs w:val="12"/>
        </w:rPr>
      </w:pPr>
    </w:p>
    <w:p w:rsidR="00422370" w:rsidRDefault="00422370" w:rsidP="004223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 xml:space="preserve">1.1 Psychology’s Early History </w:t>
      </w:r>
    </w:p>
    <w:p w:rsidR="00422370" w:rsidRDefault="00422370" w:rsidP="004223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DIF:</w:t>
      </w:r>
      <w:r>
        <w:rPr>
          <w:rFonts w:ascii="Times New Roman" w:hAnsi="Times New Roman"/>
          <w:color w:val="000000"/>
        </w:rPr>
        <w:tab/>
        <w:t>Think Critically</w:t>
      </w:r>
    </w:p>
    <w:p w:rsidR="00422370" w:rsidRDefault="004223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3308BD" w:rsidRDefault="0009343A">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3308BD">
        <w:rPr>
          <w:rFonts w:ascii="Times New Roman" w:hAnsi="Times New Roman"/>
          <w:color w:val="000000"/>
        </w:rPr>
        <w:t>18.</w:t>
      </w:r>
      <w:r w:rsidR="003308BD">
        <w:rPr>
          <w:rFonts w:ascii="Times New Roman" w:hAnsi="Times New Roman"/>
          <w:color w:val="000000"/>
        </w:rPr>
        <w:tab/>
        <w:t>The first woman to serve as president of the American Psychological Association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Mary Calkins.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Margaret Washburn.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Leta</w:t>
            </w:r>
            <w:proofErr w:type="spellEnd"/>
            <w:r w:rsidRPr="00634EBA">
              <w:rPr>
                <w:rFonts w:ascii="Times New Roman" w:hAnsi="Times New Roman"/>
                <w:color w:val="000000"/>
              </w:rPr>
              <w:t xml:space="preserve"> </w:t>
            </w:r>
            <w:proofErr w:type="spellStart"/>
            <w:r w:rsidRPr="00634EBA">
              <w:rPr>
                <w:rFonts w:ascii="Times New Roman" w:hAnsi="Times New Roman"/>
                <w:color w:val="000000"/>
              </w:rPr>
              <w:t>Hollingworth</w:t>
            </w:r>
            <w:proofErr w:type="spellEnd"/>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Anna Freud.</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Pr>
          <w:rFonts w:ascii="Times New Roman" w:hAnsi="Times New Roman"/>
          <w:color w:val="000000"/>
        </w:rPr>
        <w:tab/>
        <w:t>The early approach in psychology that fostered the development of modern-day applied psychology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pragmatism.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NOTES: Correct = 49%</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Although functionalism faded away as a theoretical force in psychology, historians credit it with two important contributions to the discipline: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 and applied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 and 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 and introspection.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women psychologists and applied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Functionalism was founded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John Watson.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 xml:space="preserve">The concept of </w:t>
      </w:r>
      <w:r w:rsidR="008B34A6">
        <w:rPr>
          <w:rFonts w:ascii="Times New Roman" w:hAnsi="Times New Roman"/>
          <w:color w:val="000000"/>
        </w:rPr>
        <w:t>“</w:t>
      </w:r>
      <w:r>
        <w:rPr>
          <w:rFonts w:ascii="Times New Roman" w:hAnsi="Times New Roman"/>
          <w:color w:val="000000"/>
        </w:rPr>
        <w:t>stream of consciousness</w:t>
      </w:r>
      <w:r w:rsidR="008B34A6">
        <w:rPr>
          <w:rFonts w:ascii="Times New Roman" w:hAnsi="Times New Roman"/>
          <w:color w:val="000000"/>
        </w:rPr>
        <w:t>”</w:t>
      </w:r>
      <w:r>
        <w:rPr>
          <w:rFonts w:ascii="Times New Roman" w:hAnsi="Times New Roman"/>
          <w:color w:val="000000"/>
        </w:rPr>
        <w:t xml:space="preserve"> is associated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John Watson.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The notion that unconscious motivations can influence our overt behavior is MOST consistent with the views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Sigmund Freud developed an innovative procedure for treating people with psychological problems, which he called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modification.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primal therapy.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rational-emotive therapy.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 xml:space="preserve">You are interviewing a new member of the psychology department for the university newspaper. The faculty member states, </w:t>
      </w:r>
      <w:r w:rsidR="008B34A6">
        <w:rPr>
          <w:rFonts w:ascii="Times New Roman" w:hAnsi="Times New Roman"/>
          <w:color w:val="000000"/>
        </w:rPr>
        <w:t>“</w:t>
      </w:r>
      <w:r>
        <w:rPr>
          <w:rFonts w:ascii="Times New Roman" w:hAnsi="Times New Roman"/>
          <w:color w:val="000000"/>
        </w:rPr>
        <w:t>Many times, people are unaware of the unconscious motivations that drive their overt actions.</w:t>
      </w:r>
      <w:r w:rsidR="008B34A6">
        <w:rPr>
          <w:rFonts w:ascii="Times New Roman" w:hAnsi="Times New Roman"/>
          <w:color w:val="000000"/>
        </w:rPr>
        <w:t>”</w:t>
      </w:r>
      <w:r>
        <w:rPr>
          <w:rFonts w:ascii="Times New Roman" w:hAnsi="Times New Roman"/>
          <w:color w:val="000000"/>
        </w:rPr>
        <w:t xml:space="preserve"> This faculty member</w:t>
      </w:r>
      <w:r w:rsidR="008B34A6">
        <w:rPr>
          <w:rFonts w:ascii="Times New Roman" w:hAnsi="Times New Roman"/>
          <w:color w:val="000000"/>
        </w:rPr>
        <w:t>’</w:t>
      </w:r>
      <w:r>
        <w:rPr>
          <w:rFonts w:ascii="Times New Roman" w:hAnsi="Times New Roman"/>
          <w:color w:val="000000"/>
        </w:rPr>
        <w:t>s views are MOST similar to the views held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26.</w:t>
      </w:r>
      <w:r>
        <w:rPr>
          <w:rFonts w:ascii="Times New Roman" w:hAnsi="Times New Roman"/>
          <w:color w:val="000000"/>
        </w:rPr>
        <w:tab/>
        <w:t>Freud concluded that psychological disturbances are largely caused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unrealistic demands from family and friends.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personal conflicts existing at an unconscious level.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genetic predispositions to behave in a particular way.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conflicts between conscious desires and environmental constraints.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8B34A6" w:rsidRDefault="008B34A6">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27.</w:t>
      </w:r>
      <w:r>
        <w:rPr>
          <w:rFonts w:ascii="Times New Roman" w:hAnsi="Times New Roman"/>
          <w:color w:val="000000"/>
        </w:rPr>
        <w:tab/>
        <w:t>The major departure of Freud</w:t>
      </w:r>
      <w:r w:rsidR="008B34A6">
        <w:rPr>
          <w:rFonts w:ascii="Times New Roman" w:hAnsi="Times New Roman"/>
          <w:color w:val="000000"/>
        </w:rPr>
        <w:t>’</w:t>
      </w:r>
      <w:r>
        <w:rPr>
          <w:rFonts w:ascii="Times New Roman" w:hAnsi="Times New Roman"/>
          <w:color w:val="000000"/>
        </w:rPr>
        <w:t>s position from prevailing viewpoints around the early 1900s was that 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saw abnormal behavior as resulting from biological causes.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saw people as not fully aware of the forces that control their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proposed the existence of free will.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emphasized environmental forces on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81%</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28.</w:t>
      </w:r>
      <w:r>
        <w:rPr>
          <w:rFonts w:ascii="Times New Roman" w:hAnsi="Times New Roman"/>
          <w:color w:val="000000"/>
        </w:rPr>
        <w:tab/>
        <w:t>Which of the following statements about Freud</w:t>
      </w:r>
      <w:r w:rsidR="008B34A6">
        <w:rPr>
          <w:rFonts w:ascii="Times New Roman" w:hAnsi="Times New Roman"/>
          <w:color w:val="000000"/>
        </w:rPr>
        <w:t>’</w:t>
      </w:r>
      <w:r>
        <w:rPr>
          <w:rFonts w:ascii="Times New Roman" w:hAnsi="Times New Roman"/>
          <w:color w:val="000000"/>
        </w:rPr>
        <w:t>s psychoanalytic theory is MOST accurate?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Freud</w:t>
            </w:r>
            <w:r w:rsidR="008B34A6" w:rsidRPr="00634EBA">
              <w:rPr>
                <w:rFonts w:ascii="Times New Roman" w:hAnsi="Times New Roman"/>
                <w:color w:val="000000"/>
              </w:rPr>
              <w:t>’</w:t>
            </w:r>
            <w:r w:rsidRPr="00634EBA">
              <w:rPr>
                <w:rFonts w:ascii="Times New Roman" w:hAnsi="Times New Roman"/>
                <w:color w:val="000000"/>
              </w:rPr>
              <w:t>s views have been largely abandoned and they exert relatively little, if any, influence on current mainstream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Freud</w:t>
            </w:r>
            <w:r w:rsidR="008B34A6" w:rsidRPr="00634EBA">
              <w:rPr>
                <w:rFonts w:ascii="Times New Roman" w:hAnsi="Times New Roman"/>
                <w:color w:val="000000"/>
              </w:rPr>
              <w:t>’</w:t>
            </w:r>
            <w:r w:rsidRPr="00634EBA">
              <w:rPr>
                <w:rFonts w:ascii="Times New Roman" w:hAnsi="Times New Roman"/>
                <w:color w:val="000000"/>
              </w:rPr>
              <w:t>s views exert a tremendous influence on other disciplines, but not on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Freud</w:t>
            </w:r>
            <w:r w:rsidR="008B34A6" w:rsidRPr="00634EBA">
              <w:rPr>
                <w:rFonts w:ascii="Times New Roman" w:hAnsi="Times New Roman"/>
                <w:color w:val="000000"/>
              </w:rPr>
              <w:t>’</w:t>
            </w:r>
            <w:r w:rsidRPr="00634EBA">
              <w:rPr>
                <w:rFonts w:ascii="Times New Roman" w:hAnsi="Times New Roman"/>
                <w:color w:val="000000"/>
              </w:rPr>
              <w:t>s views exert a tremendous influence on developmental and abnormal psychology, but not on other areas of mainstream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Many psychoanalytic concepts have filtered into the mainstream of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29.</w:t>
      </w:r>
      <w:r>
        <w:rPr>
          <w:rFonts w:ascii="Times New Roman" w:hAnsi="Times New Roman"/>
          <w:color w:val="000000"/>
        </w:rPr>
        <w:tab/>
        <w:t>Psychoanalytic theory attempts to explain personality, motivation, and mental disorders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studying observable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analyzing conscious experience into its basic elements.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focusing on unconscious determinants of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studying the function or purpose of consciousness.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Which of the following did NOT have a significant influence on the development of Freud</w:t>
      </w:r>
      <w:r w:rsidR="008B34A6">
        <w:rPr>
          <w:rFonts w:ascii="Times New Roman" w:hAnsi="Times New Roman"/>
          <w:color w:val="000000"/>
        </w:rPr>
        <w:t>’</w:t>
      </w:r>
      <w:r>
        <w:rPr>
          <w:rFonts w:ascii="Times New Roman" w:hAnsi="Times New Roman"/>
          <w:color w:val="000000"/>
        </w:rPr>
        <w:t>s theory?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Knowledge gained as a result of working with patients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results of his experimental research</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His efforts to treat mental disorders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His observation of the slips of the tongue people tend to make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854BB4">
        <w:rPr>
          <w:rFonts w:ascii="Times New Roman" w:hAnsi="Times New Roman"/>
          <w:color w:val="000000"/>
        </w:rPr>
        <w:t>App</w:t>
      </w:r>
      <w:r w:rsidR="00FD2E39">
        <w:rPr>
          <w:rFonts w:ascii="Times New Roman" w:hAnsi="Times New Roman"/>
          <w:color w:val="000000"/>
        </w:rPr>
        <w:t>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31.</w:t>
      </w:r>
      <w:r>
        <w:rPr>
          <w:rFonts w:ascii="Times New Roman" w:hAnsi="Times New Roman"/>
          <w:color w:val="000000"/>
        </w:rPr>
        <w:tab/>
        <w:t>The psychologist who proposed that the study of consciousness should be replaced by the study of behavior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John B. Watson.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Abraham Maslow.</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 Stanley Hall.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87%</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32.</w:t>
      </w:r>
      <w:r>
        <w:rPr>
          <w:rFonts w:ascii="Times New Roman" w:hAnsi="Times New Roman"/>
          <w:color w:val="000000"/>
        </w:rPr>
        <w:tab/>
        <w:t>The theoretical orientation that insisted on verifiability of observation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t>The school of psychology that suggests psychologists should study only what can be objectively observed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34.</w:t>
      </w:r>
      <w:r>
        <w:rPr>
          <w:rFonts w:ascii="Times New Roman" w:hAnsi="Times New Roman"/>
          <w:color w:val="000000"/>
        </w:rPr>
        <w:tab/>
        <w:t>With which of the following statements would a behaviorist agree?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Conscious experiences can be studied in an objective, precise way.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 order to understand behavior, one must understand the motives behind the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can only be explained in terms of phenomenology, that is, an individual</w:t>
            </w:r>
            <w:r w:rsidR="008B34A6" w:rsidRPr="00634EBA">
              <w:rPr>
                <w:rFonts w:ascii="Times New Roman" w:hAnsi="Times New Roman"/>
                <w:color w:val="000000"/>
              </w:rPr>
              <w:t>’</w:t>
            </w:r>
            <w:r w:rsidRPr="00634EBA">
              <w:rPr>
                <w:rFonts w:ascii="Times New Roman" w:hAnsi="Times New Roman"/>
                <w:color w:val="000000"/>
              </w:rPr>
              <w:t>s interpretation of experience.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should be the science of behavior that can be observed by others.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77%</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35.</w:t>
      </w:r>
      <w:r>
        <w:rPr>
          <w:rFonts w:ascii="Times New Roman" w:hAnsi="Times New Roman"/>
          <w:color w:val="000000"/>
        </w:rPr>
        <w:tab/>
        <w:t>John B. Watson argued that psychologists should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use the method of introspection to establish the structural aspects of consciousness.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 concerned with the purposiveness (function) of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confine their work to people who are diagnosed as mentally ill.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abandon the study of consciousness.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28%</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36.</w:t>
      </w:r>
      <w:r>
        <w:rPr>
          <w:rFonts w:ascii="Times New Roman" w:hAnsi="Times New Roman"/>
          <w:color w:val="000000"/>
        </w:rPr>
        <w:tab/>
        <w:t>According to John Watson, behavior is governed primarily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heredity.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personal motives.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environment.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desires.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70%</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37.</w:t>
      </w:r>
      <w:r>
        <w:rPr>
          <w:rFonts w:ascii="Times New Roman" w:hAnsi="Times New Roman"/>
          <w:color w:val="000000"/>
        </w:rPr>
        <w:tab/>
        <w:t>Strict behaviorists would be MOST sympathetic to which one of the following statements?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 behavior is primarily caused by inherited factors.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 behavior is primarily caused by environmental factors.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 behavior is primarily caused by equal contributions of inherited and environmental factors.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No one really knows what the primary causes for human behavior are.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66%</w:t>
      </w:r>
    </w:p>
    <w:p w:rsidR="008B34A6" w:rsidRDefault="008B34A6">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Pr>
          <w:rFonts w:ascii="Times New Roman" w:hAnsi="Times New Roman"/>
          <w:color w:val="000000"/>
        </w:rPr>
        <w:tab/>
        <w:t>Alison believes that individuals learn to be either aggressive or nonaggressive as a result of the experiences they have. Alison</w:t>
      </w:r>
      <w:r w:rsidR="008B34A6">
        <w:rPr>
          <w:rFonts w:ascii="Times New Roman" w:hAnsi="Times New Roman"/>
          <w:color w:val="000000"/>
        </w:rPr>
        <w:t>’</w:t>
      </w:r>
      <w:r>
        <w:rPr>
          <w:rFonts w:ascii="Times New Roman" w:hAnsi="Times New Roman"/>
          <w:color w:val="000000"/>
        </w:rPr>
        <w:t>s views are MOST consistent with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behaviorist view of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structuralist</w:t>
            </w:r>
            <w:proofErr w:type="spellEnd"/>
            <w:r w:rsidRPr="00634EBA">
              <w:rPr>
                <w:rFonts w:ascii="Times New Roman" w:hAnsi="Times New Roman"/>
                <w:color w:val="000000"/>
              </w:rPr>
              <w:t xml:space="preserve"> view of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functionalist view of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psychoanalytic view of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39.</w:t>
      </w:r>
      <w:r>
        <w:rPr>
          <w:rFonts w:ascii="Times New Roman" w:hAnsi="Times New Roman"/>
          <w:color w:val="000000"/>
        </w:rPr>
        <w:tab/>
        <w:t>The school of psychology that was MOST responsible for the rise of animal research in psychology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Gestalt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90%</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40.</w:t>
      </w:r>
      <w:r>
        <w:rPr>
          <w:rFonts w:ascii="Times New Roman" w:hAnsi="Times New Roman"/>
          <w:color w:val="000000"/>
        </w:rPr>
        <w:tab/>
        <w:t>Christine is a psychologist who conducts research on the effects of reward on maze learning in rats. Christine would MOST likely be considered a</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structuralist</w:t>
            </w:r>
            <w:proofErr w:type="spellEnd"/>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Gestalt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854BB4">
        <w:rPr>
          <w:rFonts w:ascii="Times New Roman" w:hAnsi="Times New Roman"/>
          <w:color w:val="000000"/>
        </w:rPr>
        <w:t>App</w:t>
      </w:r>
      <w:r w:rsidR="00FD2E39">
        <w:rPr>
          <w:rFonts w:ascii="Times New Roman" w:hAnsi="Times New Roman"/>
          <w:color w:val="000000"/>
        </w:rPr>
        <w:t>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81%</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41.</w:t>
      </w:r>
      <w:r>
        <w:rPr>
          <w:rFonts w:ascii="Times New Roman" w:hAnsi="Times New Roman"/>
          <w:color w:val="000000"/>
        </w:rPr>
        <w:tab/>
        <w:t>Which of the following statements BEST reflects the main advantage of conducting psychological research with animals?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It is much cheaper to conduct research on animals than on humans.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 their biological makeup, animals are fundamentally similar to humans.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With research on animals, there are no ethical issues with which to be concerned.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researcher can exert more control over an animal than over a human subject.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42.</w:t>
      </w:r>
      <w:r>
        <w:rPr>
          <w:rFonts w:ascii="Times New Roman" w:hAnsi="Times New Roman"/>
          <w:color w:val="000000"/>
        </w:rPr>
        <w:tab/>
        <w:t>The type of psychologist who would be MOST likely to study rats in a laboratory setting would be a</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structuralist</w:t>
            </w:r>
            <w:proofErr w:type="spellEnd"/>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Gestalt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8B34A6" w:rsidRDefault="008B34A6">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Pr>
          <w:rFonts w:ascii="Times New Roman" w:hAnsi="Times New Roman"/>
          <w:color w:val="000000"/>
        </w:rPr>
        <w:tab/>
        <w:t>To John Watson, psychology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scientific study of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scientific study of the unconscious.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scientific study of the brain.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scientific study of conscious experience.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44.</w:t>
      </w:r>
      <w:r>
        <w:rPr>
          <w:rFonts w:ascii="Times New Roman" w:hAnsi="Times New Roman"/>
          <w:color w:val="000000"/>
        </w:rPr>
        <w:tab/>
        <w:t>The fact that behaviors can be observed and thoughts and feelings cannot is the basis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45.</w:t>
      </w:r>
      <w:r>
        <w:rPr>
          <w:rFonts w:ascii="Times New Roman" w:hAnsi="Times New Roman"/>
          <w:color w:val="000000"/>
        </w:rPr>
        <w:tab/>
        <w:t>If Dr. Maple is a behaviorist, he would MOST likely believe that the cause of a child</w:t>
      </w:r>
      <w:r w:rsidR="008B34A6">
        <w:rPr>
          <w:rFonts w:ascii="Times New Roman" w:hAnsi="Times New Roman"/>
          <w:color w:val="000000"/>
        </w:rPr>
        <w:t>’</w:t>
      </w:r>
      <w:r>
        <w:rPr>
          <w:rFonts w:ascii="Times New Roman" w:hAnsi="Times New Roman"/>
          <w:color w:val="000000"/>
        </w:rPr>
        <w:t>s disruptive behavior in school is the result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learning disability.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his genetic inheritance.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his prior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combination of his genetic inheritance and his prior experiences.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DB5337">
        <w:rPr>
          <w:rFonts w:ascii="Times New Roman" w:hAnsi="Times New Roman"/>
          <w:color w:val="000000"/>
        </w:rPr>
        <w:t>App</w:t>
      </w:r>
      <w:r w:rsidR="00FD2E39">
        <w:rPr>
          <w:rFonts w:ascii="Times New Roman" w:hAnsi="Times New Roman"/>
          <w:color w:val="000000"/>
        </w:rPr>
        <w:t>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46.</w:t>
      </w:r>
      <w:r>
        <w:rPr>
          <w:rFonts w:ascii="Times New Roman" w:hAnsi="Times New Roman"/>
          <w:color w:val="000000"/>
        </w:rPr>
        <w:tab/>
        <w:t>A group of psychologists is conducting research to determine whether people eat more when they are in the presence of environmental stimuli that increase anxiety, such as loud noises or flashing lights. These scientists MOST likely follow</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behavioral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psychodynamic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humanistic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functionalist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9211C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47.</w:t>
      </w:r>
      <w:r>
        <w:rPr>
          <w:rFonts w:ascii="Times New Roman" w:hAnsi="Times New Roman"/>
          <w:color w:val="000000"/>
        </w:rPr>
        <w:tab/>
        <w:t>Marissa wants to study people</w:t>
      </w:r>
      <w:r w:rsidR="008B34A6">
        <w:rPr>
          <w:rFonts w:ascii="Times New Roman" w:hAnsi="Times New Roman"/>
          <w:color w:val="000000"/>
        </w:rPr>
        <w:t>’</w:t>
      </w:r>
      <w:r>
        <w:rPr>
          <w:rFonts w:ascii="Times New Roman" w:hAnsi="Times New Roman"/>
          <w:color w:val="000000"/>
        </w:rPr>
        <w:t>s emotional reactions to increases in temperature. Her classmate, Bernard, tells her that she should focus on observable behaviors, rather than internal states in her study. Bernard</w:t>
      </w:r>
      <w:r w:rsidR="008B34A6">
        <w:rPr>
          <w:rFonts w:ascii="Times New Roman" w:hAnsi="Times New Roman"/>
          <w:color w:val="000000"/>
        </w:rPr>
        <w:t>’</w:t>
      </w:r>
      <w:r>
        <w:rPr>
          <w:rFonts w:ascii="Times New Roman" w:hAnsi="Times New Roman"/>
          <w:color w:val="000000"/>
        </w:rPr>
        <w:t>s views are MOST similar to those found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psychodynamic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evolutionary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behavioral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biological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8B34A6" w:rsidRDefault="008B34A6">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48.</w:t>
      </w:r>
      <w:r>
        <w:rPr>
          <w:rFonts w:ascii="Times New Roman" w:hAnsi="Times New Roman"/>
          <w:color w:val="000000"/>
        </w:rPr>
        <w:tab/>
        <w:t>The notion that all behavior is fully governed by external stimuli is MOST consistent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49.</w:t>
      </w:r>
      <w:r>
        <w:rPr>
          <w:rFonts w:ascii="Times New Roman" w:hAnsi="Times New Roman"/>
          <w:color w:val="000000"/>
        </w:rPr>
        <w:tab/>
        <w:t xml:space="preserve">You are interviewing a new member of the psychology department for the university newspaper. The faculty member states, </w:t>
      </w:r>
      <w:r w:rsidR="008B34A6">
        <w:rPr>
          <w:rFonts w:ascii="Times New Roman" w:hAnsi="Times New Roman"/>
          <w:color w:val="000000"/>
        </w:rPr>
        <w:t>“</w:t>
      </w:r>
      <w:r>
        <w:rPr>
          <w:rFonts w:ascii="Times New Roman" w:hAnsi="Times New Roman"/>
          <w:color w:val="000000"/>
        </w:rPr>
        <w:t>Internal states undoubtedly exist, but it is not necessary to draw inferences about unobservable states in order to understand behavior.</w:t>
      </w:r>
      <w:r w:rsidR="008B34A6">
        <w:rPr>
          <w:rFonts w:ascii="Times New Roman" w:hAnsi="Times New Roman"/>
          <w:color w:val="000000"/>
        </w:rPr>
        <w:t>”</w:t>
      </w:r>
      <w:r>
        <w:rPr>
          <w:rFonts w:ascii="Times New Roman" w:hAnsi="Times New Roman"/>
          <w:color w:val="000000"/>
        </w:rPr>
        <w:t xml:space="preserve"> This faculty member</w:t>
      </w:r>
      <w:r w:rsidR="008B34A6">
        <w:rPr>
          <w:rFonts w:ascii="Times New Roman" w:hAnsi="Times New Roman"/>
          <w:color w:val="000000"/>
        </w:rPr>
        <w:t>’</w:t>
      </w:r>
      <w:r>
        <w:rPr>
          <w:rFonts w:ascii="Times New Roman" w:hAnsi="Times New Roman"/>
          <w:color w:val="000000"/>
        </w:rPr>
        <w:t>s views are MOST similar to the views held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50.</w:t>
      </w:r>
      <w:r>
        <w:rPr>
          <w:rFonts w:ascii="Times New Roman" w:hAnsi="Times New Roman"/>
          <w:color w:val="000000"/>
        </w:rPr>
        <w:tab/>
        <w:t xml:space="preserve">Skinner would suggest that if you study </w:t>
      </w:r>
      <w:r w:rsidR="008B34A6">
        <w:rPr>
          <w:rFonts w:ascii="Times New Roman" w:hAnsi="Times New Roman"/>
          <w:color w:val="000000"/>
        </w:rPr>
        <w:t>“</w:t>
      </w:r>
      <w:r>
        <w:rPr>
          <w:rFonts w:ascii="Times New Roman" w:hAnsi="Times New Roman"/>
          <w:color w:val="000000"/>
        </w:rPr>
        <w:t>extra hard</w:t>
      </w:r>
      <w:r w:rsidR="008B34A6">
        <w:rPr>
          <w:rFonts w:ascii="Times New Roman" w:hAnsi="Times New Roman"/>
          <w:color w:val="000000"/>
        </w:rPr>
        <w:t>”</w:t>
      </w:r>
      <w:r>
        <w:rPr>
          <w:rFonts w:ascii="Times New Roman" w:hAnsi="Times New Roman"/>
          <w:color w:val="000000"/>
        </w:rPr>
        <w:t xml:space="preserve"> for your first psychology midterm and earn an </w:t>
      </w:r>
      <w:r w:rsidR="008B34A6">
        <w:rPr>
          <w:rFonts w:ascii="Times New Roman" w:hAnsi="Times New Roman"/>
          <w:color w:val="000000"/>
        </w:rPr>
        <w:t>“</w:t>
      </w:r>
      <w:r>
        <w:rPr>
          <w:rFonts w:ascii="Times New Roman" w:hAnsi="Times New Roman"/>
          <w:color w:val="000000"/>
        </w:rPr>
        <w:t>A,</w:t>
      </w:r>
      <w:r w:rsidR="008B34A6">
        <w:rPr>
          <w:rFonts w:ascii="Times New Roman" w:hAnsi="Times New Roman"/>
          <w:color w:val="000000"/>
        </w:rPr>
        <w:t>”</w:t>
      </w:r>
      <w:r>
        <w:rPr>
          <w:rFonts w:ascii="Times New Roman" w:hAnsi="Times New Roman"/>
          <w:color w:val="000000"/>
        </w:rPr>
        <w:t xml:space="preserve"> for your next psychology midterm, you would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continue to study </w:t>
            </w:r>
            <w:r w:rsidR="008B34A6" w:rsidRPr="00634EBA">
              <w:rPr>
                <w:rFonts w:ascii="Times New Roman" w:hAnsi="Times New Roman"/>
                <w:color w:val="000000"/>
              </w:rPr>
              <w:t>“</w:t>
            </w:r>
            <w:r w:rsidRPr="00634EBA">
              <w:rPr>
                <w:rFonts w:ascii="Times New Roman" w:hAnsi="Times New Roman"/>
                <w:color w:val="000000"/>
              </w:rPr>
              <w:t>extra hard.</w:t>
            </w:r>
            <w:r w:rsidR="008B34A6"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reduce your study time by approximately 25%.</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reduce your study time by approximately 50%.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devote all of your study time to your other courses.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51.</w:t>
      </w:r>
      <w:r>
        <w:rPr>
          <w:rFonts w:ascii="Times New Roman" w:hAnsi="Times New Roman"/>
          <w:color w:val="000000"/>
        </w:rPr>
        <w:tab/>
        <w:t>The psychologist who took the position that organisms tend to repeat responses that lead to positive outcomes and tend not to repeat responses that lead to neutral or negative outcomes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Abraham Maslow.</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90%</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52.</w:t>
      </w:r>
      <w:r>
        <w:rPr>
          <w:rFonts w:ascii="Times New Roman" w:hAnsi="Times New Roman"/>
          <w:color w:val="000000"/>
        </w:rPr>
        <w:tab/>
        <w:t>Lisa taught her son to buckle his seat belt in the car by only allowing him to play one of his tapes on the car stereo after he was buckled up. Lisa taught him by applying the principles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8B34A6" w:rsidRDefault="008B34A6">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53.</w:t>
      </w:r>
      <w:r>
        <w:rPr>
          <w:rFonts w:ascii="Times New Roman" w:hAnsi="Times New Roman"/>
          <w:color w:val="000000"/>
        </w:rPr>
        <w:tab/>
        <w:t>With which of the following individuals is B. F. Skinner MOST in agreement on the issue of internal mental events?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John Watson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Abraham Maslow</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54.</w:t>
      </w:r>
      <w:r>
        <w:rPr>
          <w:rFonts w:ascii="Times New Roman" w:hAnsi="Times New Roman"/>
          <w:color w:val="000000"/>
        </w:rPr>
        <w:tab/>
        <w:t>Janet trained her dog to sit on command by following this behavior with a reward of a dog biscuit and praise. Janet used the principles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D2E39">
        <w:rPr>
          <w:rFonts w:ascii="Times New Roman" w:hAnsi="Times New Roman"/>
          <w:color w:val="000000"/>
        </w:rPr>
        <w:t>Think Critically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85%</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55.</w:t>
      </w:r>
      <w:r>
        <w:rPr>
          <w:rFonts w:ascii="Times New Roman" w:hAnsi="Times New Roman"/>
          <w:color w:val="000000"/>
        </w:rPr>
        <w:tab/>
        <w:t xml:space="preserve">Which of the following psychologists would have been MOST likely to assert that </w:t>
      </w:r>
      <w:r w:rsidR="008B34A6">
        <w:rPr>
          <w:rFonts w:ascii="Times New Roman" w:hAnsi="Times New Roman"/>
          <w:color w:val="000000"/>
        </w:rPr>
        <w:t>“</w:t>
      </w:r>
      <w:r>
        <w:rPr>
          <w:rFonts w:ascii="Times New Roman" w:hAnsi="Times New Roman"/>
          <w:color w:val="000000"/>
        </w:rPr>
        <w:t>free will is an illusion</w:t>
      </w:r>
      <w:r w:rsidR="008B34A6">
        <w:rPr>
          <w:rFonts w:ascii="Times New Roman" w:hAnsi="Times New Roman"/>
          <w:color w:val="000000"/>
        </w:rPr>
        <w:t>”</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Abraham Maslow</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93%</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56.</w:t>
      </w:r>
      <w:r>
        <w:rPr>
          <w:rFonts w:ascii="Times New Roman" w:hAnsi="Times New Roman"/>
          <w:color w:val="000000"/>
        </w:rPr>
        <w:tab/>
        <w:t>It should be easiest to teach a child to pick up his toys by utilizing the principles and techniques developed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William James.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Abraham Maslow.</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Wilhelm Wundt.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57.</w:t>
      </w:r>
      <w:r>
        <w:rPr>
          <w:rFonts w:ascii="Times New Roman" w:hAnsi="Times New Roman"/>
          <w:color w:val="000000"/>
        </w:rPr>
        <w:tab/>
        <w:t>Skinner would agree with all the following statements EXCEPT: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all behavior is governed by external consequences.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individuals have free will.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organisms tend to repeat responses that lead to positive outcomes.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organisms tend not to repeat responses that lead to neutral or negative outcomes.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C03BC2" w:rsidRDefault="00C473E7" w:rsidP="00C03BC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58.</w:t>
      </w:r>
      <w:r>
        <w:rPr>
          <w:rFonts w:ascii="Times New Roman" w:hAnsi="Times New Roman"/>
          <w:color w:val="000000"/>
        </w:rPr>
        <w:tab/>
      </w:r>
      <w:r w:rsidR="00C03BC2">
        <w:rPr>
          <w:rFonts w:ascii="Times New Roman" w:hAnsi="Times New Roman"/>
          <w:color w:val="000000"/>
        </w:rPr>
        <w:t>Which of the following do behaviorism and psychoanalytic theory have in common?</w:t>
      </w:r>
    </w:p>
    <w:tbl>
      <w:tblPr>
        <w:tblW w:w="0" w:type="auto"/>
        <w:tblCellMar>
          <w:left w:w="45" w:type="dxa"/>
          <w:right w:w="45" w:type="dxa"/>
        </w:tblCellMar>
        <w:tblLook w:val="0000" w:firstRow="0" w:lastRow="0" w:firstColumn="0" w:lastColumn="0" w:noHBand="0" w:noVBand="0"/>
      </w:tblPr>
      <w:tblGrid>
        <w:gridCol w:w="360"/>
        <w:gridCol w:w="8100"/>
      </w:tblGrid>
      <w:tr w:rsidR="00C03BC2" w:rsidRPr="00634EBA" w:rsidTr="00FE1D4C">
        <w:tblPrEx>
          <w:tblCellMar>
            <w:top w:w="0" w:type="dxa"/>
            <w:bottom w:w="0" w:type="dxa"/>
          </w:tblCellMar>
        </w:tblPrEx>
        <w:tc>
          <w:tcPr>
            <w:tcW w:w="36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emphasis on the role sexuality in behavior</w:t>
            </w:r>
          </w:p>
        </w:tc>
      </w:tr>
      <w:tr w:rsidR="00C03BC2" w:rsidRPr="00634EBA" w:rsidTr="00FE1D4C">
        <w:tblPrEx>
          <w:tblCellMar>
            <w:top w:w="0" w:type="dxa"/>
            <w:bottom w:w="0" w:type="dxa"/>
          </w:tblCellMar>
        </w:tblPrEx>
        <w:tc>
          <w:tcPr>
            <w:tcW w:w="36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resistance to the use of animal subjects in psychological research</w:t>
            </w:r>
          </w:p>
        </w:tc>
      </w:tr>
      <w:tr w:rsidR="00C03BC2" w:rsidRPr="00634EBA" w:rsidTr="00FE1D4C">
        <w:tblPrEx>
          <w:tblCellMar>
            <w:top w:w="0" w:type="dxa"/>
            <w:bottom w:w="0" w:type="dxa"/>
          </w:tblCellMar>
        </w:tblPrEx>
        <w:tc>
          <w:tcPr>
            <w:tcW w:w="36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notion that unconscious motives have a major influence on behavior</w:t>
            </w:r>
          </w:p>
        </w:tc>
      </w:tr>
      <w:tr w:rsidR="00C03BC2" w:rsidRPr="00634EBA" w:rsidTr="00FE1D4C">
        <w:tblPrEx>
          <w:tblCellMar>
            <w:top w:w="0" w:type="dxa"/>
            <w:bottom w:w="0" w:type="dxa"/>
          </w:tblCellMar>
        </w:tblPrEx>
        <w:tc>
          <w:tcPr>
            <w:tcW w:w="36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C03BC2" w:rsidRPr="00634EBA" w:rsidRDefault="00C03BC2"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implication that people are not masters of their own destinies</w:t>
            </w:r>
          </w:p>
        </w:tc>
      </w:tr>
    </w:tbl>
    <w:p w:rsidR="00C03BC2" w:rsidRDefault="00C03BC2" w:rsidP="00C03BC2">
      <w:pPr>
        <w:widowControl w:val="0"/>
        <w:suppressAutoHyphens/>
        <w:autoSpaceDE w:val="0"/>
        <w:autoSpaceDN w:val="0"/>
        <w:adjustRightInd w:val="0"/>
        <w:spacing w:after="0" w:line="240" w:lineRule="auto"/>
        <w:rPr>
          <w:rFonts w:ascii="Times New Roman" w:hAnsi="Times New Roman"/>
          <w:color w:val="000000"/>
          <w:sz w:val="2"/>
          <w:szCs w:val="2"/>
        </w:rPr>
      </w:pPr>
    </w:p>
    <w:p w:rsidR="00C03BC2" w:rsidRDefault="00C03BC2" w:rsidP="00C03BC2">
      <w:pPr>
        <w:widowControl w:val="0"/>
        <w:suppressAutoHyphens/>
        <w:autoSpaceDE w:val="0"/>
        <w:autoSpaceDN w:val="0"/>
        <w:adjustRightInd w:val="0"/>
        <w:spacing w:after="1" w:line="240" w:lineRule="auto"/>
        <w:rPr>
          <w:rFonts w:ascii="Times New Roman" w:hAnsi="Times New Roman"/>
          <w:color w:val="000000"/>
          <w:sz w:val="12"/>
          <w:szCs w:val="12"/>
        </w:rPr>
      </w:pPr>
    </w:p>
    <w:p w:rsidR="00C03BC2" w:rsidRDefault="00C03BC2" w:rsidP="00C03BC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 xml:space="preserve">1.1 Psychology’s Early History </w:t>
      </w:r>
    </w:p>
    <w:p w:rsidR="00C03BC2" w:rsidRDefault="00C03BC2" w:rsidP="00C03BC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DIF:</w:t>
      </w:r>
      <w:r>
        <w:rPr>
          <w:rFonts w:ascii="Times New Roman" w:hAnsi="Times New Roman"/>
          <w:color w:val="000000"/>
        </w:rPr>
        <w:tab/>
        <w:t>Think Critically</w:t>
      </w:r>
    </w:p>
    <w:p w:rsidR="00C03BC2" w:rsidRPr="001801EB" w:rsidRDefault="00C03BC2" w:rsidP="00C03BC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56%</w:t>
      </w:r>
    </w:p>
    <w:p w:rsidR="00C03BC2"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3308BD">
        <w:rPr>
          <w:rFonts w:ascii="Times New Roman" w:hAnsi="Times New Roman"/>
          <w:color w:val="000000"/>
        </w:rPr>
        <w:t>5</w:t>
      </w:r>
      <w:r>
        <w:rPr>
          <w:rFonts w:ascii="Times New Roman" w:hAnsi="Times New Roman"/>
          <w:color w:val="000000"/>
        </w:rPr>
        <w:t>9</w:t>
      </w:r>
      <w:r w:rsidR="003308BD">
        <w:rPr>
          <w:rFonts w:ascii="Times New Roman" w:hAnsi="Times New Roman"/>
          <w:color w:val="000000"/>
        </w:rPr>
        <w:t>.</w:t>
      </w:r>
      <w:r w:rsidR="003308BD">
        <w:rPr>
          <w:rFonts w:ascii="Times New Roman" w:hAnsi="Times New Roman"/>
          <w:color w:val="000000"/>
        </w:rPr>
        <w:tab/>
        <w:t>Which of the following groups of psychologists would be MOST likely to focus on individual uniqueness, freedom, and potential for growth as a person?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Gestalt psychologists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t>TOP:</w:t>
      </w:r>
      <w:r>
        <w:rPr>
          <w:rFonts w:ascii="Times New Roman" w:hAnsi="Times New Roman"/>
          <w:color w:val="000000"/>
        </w:rPr>
        <w:tab/>
        <w:t>WWW</w:t>
      </w:r>
    </w:p>
    <w:p w:rsidR="00784972"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DIF:</w:t>
      </w:r>
      <w:r>
        <w:rPr>
          <w:rFonts w:ascii="Times New Roman" w:hAnsi="Times New Roman"/>
          <w:color w:val="000000"/>
        </w:rPr>
        <w:tab/>
        <w:t>Correct = 97%</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C473E7">
        <w:rPr>
          <w:rFonts w:ascii="Times New Roman" w:hAnsi="Times New Roman"/>
          <w:color w:val="000000"/>
        </w:rPr>
        <w:t>60</w:t>
      </w:r>
      <w:r>
        <w:rPr>
          <w:rFonts w:ascii="Times New Roman" w:hAnsi="Times New Roman"/>
          <w:color w:val="000000"/>
        </w:rPr>
        <w:t>.</w:t>
      </w:r>
      <w:r>
        <w:rPr>
          <w:rFonts w:ascii="Times New Roman" w:hAnsi="Times New Roman"/>
          <w:color w:val="000000"/>
        </w:rPr>
        <w:tab/>
        <w:t>The school of psychology that takes the most positive view of human nature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61</w:t>
      </w:r>
      <w:r w:rsidR="003308BD">
        <w:rPr>
          <w:rFonts w:ascii="Times New Roman" w:hAnsi="Times New Roman"/>
          <w:color w:val="000000"/>
        </w:rPr>
        <w:t>.</w:t>
      </w:r>
      <w:r w:rsidR="003308BD">
        <w:rPr>
          <w:rFonts w:ascii="Times New Roman" w:hAnsi="Times New Roman"/>
          <w:color w:val="000000"/>
        </w:rPr>
        <w:tab/>
        <w:t>Which type of psychologist would be LEAST likely to generalize from studies of animal subjects to human behavior?</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8B34A6">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r w:rsidR="003308BD" w:rsidRPr="00634EBA">
              <w:rPr>
                <w:rFonts w:ascii="Times New Roman" w:hAnsi="Times New Roman"/>
                <w:color w:val="000000"/>
              </w:rPr>
              <w:t xml:space="preserve"> psychoanalyst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8B34A6">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r w:rsidR="003308BD" w:rsidRPr="00634EBA">
              <w:rPr>
                <w:rFonts w:ascii="Times New Roman" w:hAnsi="Times New Roman"/>
                <w:color w:val="000000"/>
              </w:rPr>
              <w:t xml:space="preserve"> behaviorist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8B34A6">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r w:rsidR="003308BD" w:rsidRPr="00634EBA">
              <w:rPr>
                <w:rFonts w:ascii="Times New Roman" w:hAnsi="Times New Roman"/>
                <w:color w:val="000000"/>
              </w:rPr>
              <w:t xml:space="preserve"> humanist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8B34A6">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r w:rsidR="003308BD" w:rsidRPr="00634EBA">
              <w:rPr>
                <w:rFonts w:ascii="Times New Roman" w:hAnsi="Times New Roman"/>
                <w:color w:val="000000"/>
              </w:rPr>
              <w:t xml:space="preserve"> cognitive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D2E39">
        <w:rPr>
          <w:rFonts w:ascii="Times New Roman" w:hAnsi="Times New Roman"/>
          <w:color w:val="000000"/>
        </w:rPr>
        <w:t>Think Critically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84%</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2</w:t>
      </w:r>
      <w:r>
        <w:rPr>
          <w:rFonts w:ascii="Times New Roman" w:hAnsi="Times New Roman"/>
          <w:color w:val="000000"/>
        </w:rPr>
        <w:t>.</w:t>
      </w:r>
      <w:r>
        <w:rPr>
          <w:rFonts w:ascii="Times New Roman" w:hAnsi="Times New Roman"/>
          <w:color w:val="000000"/>
        </w:rPr>
        <w:tab/>
        <w:t>Oliver is studying motivation in chimpanzees. His roommate doesn</w:t>
      </w:r>
      <w:r w:rsidR="008B34A6">
        <w:rPr>
          <w:rFonts w:ascii="Times New Roman" w:hAnsi="Times New Roman"/>
          <w:color w:val="000000"/>
        </w:rPr>
        <w:t>’</w:t>
      </w:r>
      <w:r>
        <w:rPr>
          <w:rFonts w:ascii="Times New Roman" w:hAnsi="Times New Roman"/>
          <w:color w:val="000000"/>
        </w:rPr>
        <w:t>t think that Oliver</w:t>
      </w:r>
      <w:r w:rsidR="008B34A6">
        <w:rPr>
          <w:rFonts w:ascii="Times New Roman" w:hAnsi="Times New Roman"/>
          <w:color w:val="000000"/>
        </w:rPr>
        <w:t>’</w:t>
      </w:r>
      <w:r>
        <w:rPr>
          <w:rFonts w:ascii="Times New Roman" w:hAnsi="Times New Roman"/>
          <w:color w:val="000000"/>
        </w:rPr>
        <w:t>s research will produce much useful information about human motivation because he believes that information from animal studies will not provide meaningful information about human experiences. Oliver</w:t>
      </w:r>
      <w:r w:rsidR="008B34A6">
        <w:rPr>
          <w:rFonts w:ascii="Times New Roman" w:hAnsi="Times New Roman"/>
          <w:color w:val="000000"/>
        </w:rPr>
        <w:t>’</w:t>
      </w:r>
      <w:r>
        <w:rPr>
          <w:rFonts w:ascii="Times New Roman" w:hAnsi="Times New Roman"/>
          <w:color w:val="000000"/>
        </w:rPr>
        <w:t>s roommate apparently has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humanistic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evolutionary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biological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cognitive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854BB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3</w:t>
      </w:r>
      <w:r>
        <w:rPr>
          <w:rFonts w:ascii="Times New Roman" w:hAnsi="Times New Roman"/>
          <w:color w:val="000000"/>
        </w:rPr>
        <w:t>.</w:t>
      </w:r>
      <w:r>
        <w:rPr>
          <w:rFonts w:ascii="Times New Roman" w:hAnsi="Times New Roman"/>
          <w:color w:val="000000"/>
        </w:rPr>
        <w:tab/>
        <w:t>The theoretical viewpoint that is MOST closely associated with Carl Rogers and Abraham Maslow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approach.</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approach.</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84%</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4</w:t>
      </w:r>
      <w:r>
        <w:rPr>
          <w:rFonts w:ascii="Times New Roman" w:hAnsi="Times New Roman"/>
          <w:color w:val="000000"/>
        </w:rPr>
        <w:t>.</w:t>
      </w:r>
      <w:r>
        <w:rPr>
          <w:rFonts w:ascii="Times New Roman" w:hAnsi="Times New Roman"/>
          <w:color w:val="000000"/>
        </w:rPr>
        <w:tab/>
        <w:t>Which of the following statements is LEAST likely to be made by a humanist?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Humans are unique.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behavior of humans tends to be dictated by environmental circumstances.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Humans have a basic need to fulfill their potentials.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Research on animals has little relevance to understanding human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5</w:t>
      </w:r>
      <w:r>
        <w:rPr>
          <w:rFonts w:ascii="Times New Roman" w:hAnsi="Times New Roman"/>
          <w:color w:val="000000"/>
        </w:rPr>
        <w:t>.</w:t>
      </w:r>
      <w:r>
        <w:rPr>
          <w:rFonts w:ascii="Times New Roman" w:hAnsi="Times New Roman"/>
          <w:color w:val="000000"/>
        </w:rPr>
        <w:tab/>
        <w:t>The school of psychology that emphasizes the unique qualities of humans, and suggests that we have a drive for personal growth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6</w:t>
      </w:r>
      <w:r>
        <w:rPr>
          <w:rFonts w:ascii="Times New Roman" w:hAnsi="Times New Roman"/>
          <w:color w:val="000000"/>
        </w:rPr>
        <w:t>.</w:t>
      </w:r>
      <w:r>
        <w:rPr>
          <w:rFonts w:ascii="Times New Roman" w:hAnsi="Times New Roman"/>
          <w:color w:val="000000"/>
        </w:rPr>
        <w:tab/>
        <w:t>Humanists believe that people</w:t>
      </w:r>
      <w:r w:rsidR="008B34A6">
        <w:rPr>
          <w:rFonts w:ascii="Times New Roman" w:hAnsi="Times New Roman"/>
          <w:color w:val="000000"/>
        </w:rPr>
        <w:t>’</w:t>
      </w:r>
      <w:r>
        <w:rPr>
          <w:rFonts w:ascii="Times New Roman" w:hAnsi="Times New Roman"/>
          <w:color w:val="000000"/>
        </w:rPr>
        <w:t>s behavior is governed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their self-concepts.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sexual urges.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outcomes of their responses.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biochemical processes.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6A17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w:t>
      </w:r>
      <w:r w:rsidR="009A5A45">
        <w:rPr>
          <w:rFonts w:ascii="Times New Roman" w:hAnsi="Times New Roman"/>
          <w:color w:val="000000"/>
        </w:rPr>
        <w:t>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7</w:t>
      </w:r>
      <w:r>
        <w:rPr>
          <w:rFonts w:ascii="Times New Roman" w:hAnsi="Times New Roman"/>
          <w:color w:val="000000"/>
        </w:rPr>
        <w:t>.</w:t>
      </w:r>
      <w:r>
        <w:rPr>
          <w:rFonts w:ascii="Times New Roman" w:hAnsi="Times New Roman"/>
          <w:color w:val="000000"/>
        </w:rPr>
        <w:tab/>
        <w:t>Manny tends to be very passive and allows people to take advantage of him. What would a humanist MOST likely say about Manny?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Manny will find it difficult to change because he probably has deep-seated feelings of inferiority.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Manny can become more assertive once he begins to feel better about himself and recognizes that he has the ability to fulfill his potential.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Manny simply needs to take an assertiveness training class in which he can learn and practice assertive behaviors.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Manny should undergo analysis so that he can begin to resolve whatever unconscious conflict is at the root of his passivity.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78497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4D7E24">
        <w:rPr>
          <w:rFonts w:ascii="Times New Roman" w:hAnsi="Times New Roman"/>
          <w:color w:val="000000"/>
        </w:rPr>
        <w:t>1.1 Psychology’s Early History</w:t>
      </w:r>
      <w:r>
        <w:rPr>
          <w:rFonts w:ascii="Times New Roman" w:hAnsi="Times New Roman"/>
          <w:color w:val="000000"/>
        </w:rPr>
        <w:tab/>
      </w:r>
      <w:r w:rsidR="006A177F">
        <w:rPr>
          <w:rFonts w:ascii="Times New Roman" w:hAnsi="Times New Roman"/>
          <w:color w:val="000000"/>
        </w:rPr>
        <w:t>D</w:t>
      </w:r>
      <w:r w:rsidR="009A5A45">
        <w:rPr>
          <w:rFonts w:ascii="Times New Roman" w:hAnsi="Times New Roman"/>
          <w:color w:val="000000"/>
        </w:rPr>
        <w:t>IF</w:t>
      </w:r>
      <w:r>
        <w:rPr>
          <w:rFonts w:ascii="Times New Roman" w:hAnsi="Times New Roman"/>
          <w:color w:val="000000"/>
        </w:rPr>
        <w:t>:</w:t>
      </w:r>
      <w:r>
        <w:rPr>
          <w:rFonts w:ascii="Times New Roman" w:hAnsi="Times New Roman"/>
          <w:color w:val="000000"/>
        </w:rPr>
        <w:tab/>
      </w:r>
      <w:r w:rsidR="00FD2E39">
        <w:rPr>
          <w:rFonts w:ascii="Times New Roman" w:hAnsi="Times New Roman"/>
          <w:color w:val="000000"/>
        </w:rPr>
        <w:t>Think Critically</w:t>
      </w:r>
    </w:p>
    <w:p w:rsidR="00784972" w:rsidRPr="00784972" w:rsidRDefault="007849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90%</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8</w:t>
      </w:r>
      <w:r>
        <w:rPr>
          <w:rFonts w:ascii="Times New Roman" w:hAnsi="Times New Roman"/>
          <w:color w:val="000000"/>
        </w:rPr>
        <w:t>.</w:t>
      </w:r>
      <w:r>
        <w:rPr>
          <w:rFonts w:ascii="Times New Roman" w:hAnsi="Times New Roman"/>
          <w:color w:val="000000"/>
        </w:rPr>
        <w:tab/>
        <w:t>Which of the following psychologists would be MOST likely to stress that each person has a drive to grow and fulfill his or her potential?</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 Stanley Hall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Abraham Maslow</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sidR="00C473E7">
        <w:rPr>
          <w:rFonts w:ascii="Times New Roman" w:hAnsi="Times New Roman"/>
          <w:color w:val="000000"/>
        </w:rPr>
        <w:t>9</w:t>
      </w:r>
      <w:r>
        <w:rPr>
          <w:rFonts w:ascii="Times New Roman" w:hAnsi="Times New Roman"/>
          <w:color w:val="000000"/>
        </w:rPr>
        <w:t>.</w:t>
      </w:r>
      <w:r>
        <w:rPr>
          <w:rFonts w:ascii="Times New Roman" w:hAnsi="Times New Roman"/>
          <w:color w:val="000000"/>
        </w:rPr>
        <w:tab/>
        <w:t>Imagine that the editor of your local newspaper writes a column supporting a reduction in government intervention with a transfer of more rights to individual citizens. The editor bases this argument on the assumption that people are rational beings who will fulfill their maximum potential as long as others do not infringe on their basic human needs. This editor</w:t>
      </w:r>
      <w:r w:rsidR="008B34A6">
        <w:rPr>
          <w:rFonts w:ascii="Times New Roman" w:hAnsi="Times New Roman"/>
          <w:color w:val="000000"/>
        </w:rPr>
        <w:t>’</w:t>
      </w:r>
      <w:r>
        <w:rPr>
          <w:rFonts w:ascii="Times New Roman" w:hAnsi="Times New Roman"/>
          <w:color w:val="000000"/>
        </w:rPr>
        <w:t>s views reflect those seen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evolutionary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humanistic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psychodynamic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behavioral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70</w:t>
      </w:r>
      <w:r w:rsidR="003308BD">
        <w:rPr>
          <w:rFonts w:ascii="Times New Roman" w:hAnsi="Times New Roman"/>
          <w:color w:val="000000"/>
        </w:rPr>
        <w:t>.</w:t>
      </w:r>
      <w:r w:rsidR="003308BD">
        <w:rPr>
          <w:rFonts w:ascii="Times New Roman" w:hAnsi="Times New Roman"/>
          <w:color w:val="000000"/>
        </w:rPr>
        <w:tab/>
        <w:t>A psychologist whose primary goal is to help people reach their potential MOST likely follows the principles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7E5C42">
        <w:rPr>
          <w:rFonts w:ascii="Times New Roman" w:hAnsi="Times New Roman"/>
          <w:color w:val="000000"/>
        </w:rPr>
        <w:t>Apply</w:t>
      </w:r>
      <w:bookmarkStart w:id="27" w:name="_GoBack"/>
      <w:bookmarkEnd w:id="27"/>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1</w:t>
      </w:r>
      <w:r>
        <w:rPr>
          <w:rFonts w:ascii="Times New Roman" w:hAnsi="Times New Roman"/>
          <w:color w:val="000000"/>
        </w:rPr>
        <w:t>.</w:t>
      </w:r>
      <w:r>
        <w:rPr>
          <w:rFonts w:ascii="Times New Roman" w:hAnsi="Times New Roman"/>
          <w:color w:val="000000"/>
        </w:rPr>
        <w:tab/>
        <w:t>Which of the following theorists would tend to emphasize explanations in terms of freedom and potential for personal growth?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 F. Skinner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All of the above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D7E24">
        <w:rPr>
          <w:rFonts w:ascii="Times New Roman" w:hAnsi="Times New Roman"/>
          <w:color w:val="000000"/>
        </w:rPr>
        <w:t>1.1 Psychology’s Early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4119D8" w:rsidRDefault="004119D8">
      <w:pPr>
        <w:widowControl w:val="0"/>
        <w:suppressAutoHyphens/>
        <w:autoSpaceDE w:val="0"/>
        <w:autoSpaceDN w:val="0"/>
        <w:adjustRightInd w:val="0"/>
        <w:spacing w:after="0" w:line="240" w:lineRule="auto"/>
        <w:rPr>
          <w:rFonts w:ascii="Times New Roman" w:hAnsi="Times New Roman"/>
          <w:color w:val="000000"/>
        </w:rPr>
      </w:pPr>
    </w:p>
    <w:p w:rsidR="004119D8" w:rsidRDefault="004119D8">
      <w:pPr>
        <w:keepLines/>
        <w:tabs>
          <w:tab w:val="right" w:pos="-180"/>
          <w:tab w:val="left" w:pos="0"/>
        </w:tabs>
        <w:suppressAutoHyphens/>
        <w:autoSpaceDE w:val="0"/>
        <w:autoSpaceDN w:val="0"/>
        <w:adjustRightInd w:val="0"/>
        <w:spacing w:after="0" w:line="240" w:lineRule="auto"/>
        <w:ind w:hanging="630"/>
        <w:rPr>
          <w:ins w:id="28" w:author="Jeff" w:date="2015-05-11T11:06:00Z"/>
          <w:rFonts w:ascii="Times New Roman" w:hAnsi="Times New Roman"/>
          <w:color w:val="000000"/>
        </w:rPr>
      </w:pPr>
      <w:r>
        <w:rPr>
          <w:rFonts w:ascii="Times New Roman" w:hAnsi="Times New Roman"/>
          <w:color w:val="000000"/>
        </w:rPr>
        <w:tab/>
        <w:t>7</w:t>
      </w:r>
      <w:r w:rsidR="00C473E7">
        <w:rPr>
          <w:rFonts w:ascii="Times New Roman" w:hAnsi="Times New Roman"/>
          <w:color w:val="000000"/>
        </w:rPr>
        <w:t>2</w:t>
      </w:r>
      <w:r>
        <w:rPr>
          <w:rFonts w:ascii="Times New Roman" w:hAnsi="Times New Roman"/>
          <w:color w:val="000000"/>
        </w:rPr>
        <w:t>.</w:t>
      </w:r>
      <w:r>
        <w:rPr>
          <w:rFonts w:ascii="Times New Roman" w:hAnsi="Times New Roman"/>
          <w:color w:val="000000"/>
        </w:rPr>
        <w:tab/>
      </w:r>
      <w:ins w:id="29" w:author="Jeff" w:date="2015-05-11T11:06:00Z">
        <w:r>
          <w:rPr>
            <w:rFonts w:ascii="Times New Roman" w:hAnsi="Times New Roman"/>
            <w:color w:val="000000"/>
          </w:rPr>
          <w:t>The greatest contribution of humanistic psychologists is their</w:t>
        </w:r>
      </w:ins>
    </w:p>
    <w:p w:rsidR="004119D8" w:rsidRDefault="004119D8">
      <w:pPr>
        <w:keepLines/>
        <w:tabs>
          <w:tab w:val="right" w:pos="-180"/>
          <w:tab w:val="left" w:pos="0"/>
        </w:tabs>
        <w:suppressAutoHyphens/>
        <w:autoSpaceDE w:val="0"/>
        <w:autoSpaceDN w:val="0"/>
        <w:adjustRightInd w:val="0"/>
        <w:spacing w:after="0" w:line="240" w:lineRule="auto"/>
        <w:ind w:hanging="630"/>
        <w:rPr>
          <w:ins w:id="30" w:author="Jeff" w:date="2015-05-11T11:07:00Z"/>
          <w:rFonts w:ascii="Times New Roman" w:hAnsi="Times New Roman"/>
          <w:color w:val="000000"/>
        </w:rPr>
      </w:pPr>
      <w:ins w:id="31" w:author="Jeff" w:date="2015-05-11T11:07:00Z">
        <w:r>
          <w:rPr>
            <w:rFonts w:ascii="Times New Roman" w:hAnsi="Times New Roman"/>
            <w:color w:val="000000"/>
          </w:rPr>
          <w:tab/>
        </w:r>
        <w:r>
          <w:rPr>
            <w:rFonts w:ascii="Times New Roman" w:hAnsi="Times New Roman"/>
            <w:color w:val="000000"/>
          </w:rPr>
          <w:tab/>
          <w:t>a.   focus on unconscious motives.</w:t>
        </w:r>
      </w:ins>
    </w:p>
    <w:p w:rsidR="004119D8" w:rsidRDefault="004119D8">
      <w:pPr>
        <w:keepLines/>
        <w:tabs>
          <w:tab w:val="right" w:pos="-180"/>
          <w:tab w:val="left" w:pos="0"/>
        </w:tabs>
        <w:suppressAutoHyphens/>
        <w:autoSpaceDE w:val="0"/>
        <w:autoSpaceDN w:val="0"/>
        <w:adjustRightInd w:val="0"/>
        <w:spacing w:after="0" w:line="240" w:lineRule="auto"/>
        <w:ind w:hanging="630"/>
        <w:rPr>
          <w:ins w:id="32" w:author="Jeff" w:date="2015-05-11T11:08:00Z"/>
          <w:rFonts w:ascii="Times New Roman" w:hAnsi="Times New Roman"/>
          <w:color w:val="000000"/>
        </w:rPr>
      </w:pPr>
      <w:ins w:id="33" w:author="Jeff" w:date="2015-05-11T11:08:00Z">
        <w:r>
          <w:rPr>
            <w:rFonts w:ascii="Times New Roman" w:hAnsi="Times New Roman"/>
            <w:color w:val="000000"/>
          </w:rPr>
          <w:tab/>
        </w:r>
        <w:r>
          <w:rPr>
            <w:rFonts w:ascii="Times New Roman" w:hAnsi="Times New Roman"/>
            <w:color w:val="000000"/>
          </w:rPr>
          <w:tab/>
          <w:t>b.  emphasis on directly observable events.</w:t>
        </w:r>
      </w:ins>
    </w:p>
    <w:p w:rsidR="004119D8" w:rsidRDefault="004119D8">
      <w:pPr>
        <w:keepLines/>
        <w:tabs>
          <w:tab w:val="right" w:pos="-180"/>
          <w:tab w:val="left" w:pos="0"/>
        </w:tabs>
        <w:suppressAutoHyphens/>
        <w:autoSpaceDE w:val="0"/>
        <w:autoSpaceDN w:val="0"/>
        <w:adjustRightInd w:val="0"/>
        <w:spacing w:after="0" w:line="240" w:lineRule="auto"/>
        <w:ind w:hanging="630"/>
        <w:rPr>
          <w:ins w:id="34" w:author="Jeff" w:date="2015-05-11T11:08:00Z"/>
          <w:rFonts w:ascii="Times New Roman" w:hAnsi="Times New Roman"/>
          <w:color w:val="000000"/>
        </w:rPr>
      </w:pPr>
      <w:ins w:id="35" w:author="Jeff" w:date="2015-05-11T11:08:00Z">
        <w:r>
          <w:rPr>
            <w:rFonts w:ascii="Times New Roman" w:hAnsi="Times New Roman"/>
            <w:color w:val="000000"/>
          </w:rPr>
          <w:tab/>
        </w:r>
        <w:r>
          <w:rPr>
            <w:rFonts w:ascii="Times New Roman" w:hAnsi="Times New Roman"/>
            <w:color w:val="000000"/>
          </w:rPr>
          <w:tab/>
          <w:t>c.  development of psychological treatments.</w:t>
        </w:r>
      </w:ins>
    </w:p>
    <w:p w:rsidR="004119D8" w:rsidRDefault="004119D8">
      <w:pPr>
        <w:keepLines/>
        <w:tabs>
          <w:tab w:val="right" w:pos="-180"/>
          <w:tab w:val="left" w:pos="0"/>
        </w:tabs>
        <w:suppressAutoHyphens/>
        <w:autoSpaceDE w:val="0"/>
        <w:autoSpaceDN w:val="0"/>
        <w:adjustRightInd w:val="0"/>
        <w:spacing w:after="0" w:line="240" w:lineRule="auto"/>
        <w:ind w:hanging="630"/>
        <w:rPr>
          <w:ins w:id="36" w:author="Jeff" w:date="2015-05-11T11:09:00Z"/>
          <w:rFonts w:ascii="Times New Roman" w:hAnsi="Times New Roman"/>
          <w:color w:val="000000"/>
        </w:rPr>
      </w:pPr>
      <w:ins w:id="37" w:author="Jeff" w:date="2015-05-11T11:09:00Z">
        <w:r>
          <w:rPr>
            <w:rFonts w:ascii="Times New Roman" w:hAnsi="Times New Roman"/>
            <w:color w:val="000000"/>
          </w:rPr>
          <w:tab/>
        </w:r>
        <w:r>
          <w:rPr>
            <w:rFonts w:ascii="Times New Roman" w:hAnsi="Times New Roman"/>
            <w:color w:val="000000"/>
          </w:rPr>
          <w:tab/>
          <w:t>d.  recognition of the flawed nature of human perception.</w:t>
        </w:r>
      </w:ins>
    </w:p>
    <w:p w:rsidR="004119D8" w:rsidRDefault="004119D8">
      <w:pPr>
        <w:keepLines/>
        <w:tabs>
          <w:tab w:val="right" w:pos="-180"/>
          <w:tab w:val="left" w:pos="0"/>
        </w:tabs>
        <w:suppressAutoHyphens/>
        <w:autoSpaceDE w:val="0"/>
        <w:autoSpaceDN w:val="0"/>
        <w:adjustRightInd w:val="0"/>
        <w:spacing w:after="0" w:line="240" w:lineRule="auto"/>
        <w:ind w:hanging="630"/>
        <w:rPr>
          <w:ins w:id="38" w:author="Jeff" w:date="2015-05-11T11:09:00Z"/>
          <w:rFonts w:ascii="Times New Roman" w:hAnsi="Times New Roman"/>
          <w:color w:val="000000"/>
        </w:rPr>
      </w:pPr>
    </w:p>
    <w:p w:rsidR="004119D8" w:rsidRDefault="004119D8">
      <w:pPr>
        <w:keepLines/>
        <w:tabs>
          <w:tab w:val="right" w:pos="-180"/>
          <w:tab w:val="left" w:pos="0"/>
        </w:tabs>
        <w:suppressAutoHyphens/>
        <w:autoSpaceDE w:val="0"/>
        <w:autoSpaceDN w:val="0"/>
        <w:adjustRightInd w:val="0"/>
        <w:spacing w:after="0" w:line="240" w:lineRule="auto"/>
        <w:ind w:hanging="630"/>
        <w:rPr>
          <w:ins w:id="39" w:author="Jeff" w:date="2015-05-11T11:10:00Z"/>
          <w:rFonts w:ascii="Times New Roman" w:hAnsi="Times New Roman"/>
          <w:color w:val="000000"/>
        </w:rPr>
      </w:pPr>
      <w:ins w:id="40" w:author="Jeff" w:date="2015-05-11T11:09:00Z">
        <w:r>
          <w:rPr>
            <w:rFonts w:ascii="Times New Roman" w:hAnsi="Times New Roman"/>
            <w:color w:val="000000"/>
          </w:rPr>
          <w:tab/>
        </w:r>
      </w:ins>
      <w:ins w:id="41" w:author="Jeff" w:date="2015-05-11T11:10:00Z">
        <w:r>
          <w:rPr>
            <w:rFonts w:ascii="Times New Roman" w:hAnsi="Times New Roman"/>
            <w:color w:val="000000"/>
          </w:rPr>
          <w:tab/>
          <w:t>ANS:  C</w:t>
        </w:r>
        <w:r>
          <w:rPr>
            <w:rFonts w:ascii="Times New Roman" w:hAnsi="Times New Roman"/>
            <w:color w:val="000000"/>
          </w:rPr>
          <w:tab/>
          <w:t>PTS:  1</w:t>
        </w:r>
        <w:r>
          <w:rPr>
            <w:rFonts w:ascii="Times New Roman" w:hAnsi="Times New Roman"/>
            <w:color w:val="000000"/>
          </w:rPr>
          <w:tab/>
        </w:r>
        <w:r>
          <w:rPr>
            <w:rFonts w:ascii="Times New Roman" w:hAnsi="Times New Roman"/>
            <w:color w:val="000000"/>
          </w:rPr>
          <w:tab/>
          <w:t>REF:  1.2: Psychology’s Modern History</w:t>
        </w:r>
      </w:ins>
    </w:p>
    <w:p w:rsidR="004119D8" w:rsidRDefault="004119D8">
      <w:pPr>
        <w:keepLines/>
        <w:tabs>
          <w:tab w:val="right" w:pos="-180"/>
          <w:tab w:val="left" w:pos="0"/>
        </w:tabs>
        <w:suppressAutoHyphens/>
        <w:autoSpaceDE w:val="0"/>
        <w:autoSpaceDN w:val="0"/>
        <w:adjustRightInd w:val="0"/>
        <w:spacing w:after="0" w:line="240" w:lineRule="auto"/>
        <w:ind w:hanging="630"/>
        <w:rPr>
          <w:ins w:id="42" w:author="Jeff" w:date="2015-05-11T11:10:00Z"/>
          <w:rFonts w:ascii="Times New Roman" w:hAnsi="Times New Roman"/>
          <w:color w:val="000000"/>
        </w:rPr>
      </w:pPr>
      <w:ins w:id="43" w:author="Jeff" w:date="2015-05-11T11:10:00Z">
        <w:r>
          <w:rPr>
            <w:rFonts w:ascii="Times New Roman" w:hAnsi="Times New Roman"/>
            <w:color w:val="000000"/>
          </w:rPr>
          <w:tab/>
        </w:r>
        <w:r>
          <w:rPr>
            <w:rFonts w:ascii="Times New Roman" w:hAnsi="Times New Roman"/>
            <w:color w:val="000000"/>
          </w:rPr>
          <w:tab/>
          <w:t>DIF:  Understand</w:t>
        </w:r>
      </w:ins>
    </w:p>
    <w:p w:rsidR="004119D8"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3308BD" w:rsidRDefault="004119D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3308BD">
        <w:rPr>
          <w:rFonts w:ascii="Times New Roman" w:hAnsi="Times New Roman"/>
          <w:color w:val="000000"/>
        </w:rPr>
        <w:t>7</w:t>
      </w:r>
      <w:r w:rsidR="00C473E7">
        <w:rPr>
          <w:rFonts w:ascii="Times New Roman" w:hAnsi="Times New Roman"/>
          <w:color w:val="000000"/>
        </w:rPr>
        <w:t>3</w:t>
      </w:r>
      <w:r w:rsidR="003308BD">
        <w:rPr>
          <w:rFonts w:ascii="Times New Roman" w:hAnsi="Times New Roman"/>
          <w:color w:val="000000"/>
        </w:rPr>
        <w:t>.</w:t>
      </w:r>
      <w:r w:rsidR="003308BD">
        <w:rPr>
          <w:rFonts w:ascii="Times New Roman" w:hAnsi="Times New Roman"/>
          <w:color w:val="000000"/>
        </w:rPr>
        <w:tab/>
        <w:t>The area of applied psychology MOST stimulated by World War II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quantitative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child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4</w:t>
      </w:r>
      <w:r>
        <w:rPr>
          <w:rFonts w:ascii="Times New Roman" w:hAnsi="Times New Roman"/>
          <w:color w:val="000000"/>
        </w:rPr>
        <w:t>.</w:t>
      </w:r>
      <w:r>
        <w:rPr>
          <w:rFonts w:ascii="Times New Roman" w:hAnsi="Times New Roman"/>
          <w:color w:val="000000"/>
        </w:rPr>
        <w:tab/>
        <w:t>A clinical psychologist would probably be MOST interested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determining how small groups make decisions.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studying facial expressions of emotion.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figuring out the most effective ways of treating anxiety.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studying the nature of optical illusions.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3A0542"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3A0542" w:rsidRPr="003A0542"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NOTES: </w:t>
      </w:r>
      <w:r w:rsidR="003A0542">
        <w:rPr>
          <w:rFonts w:ascii="Times New Roman" w:hAnsi="Times New Roman"/>
          <w:color w:val="000000"/>
        </w:rPr>
        <w:t>Correct = 92%</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5</w:t>
      </w:r>
      <w:r>
        <w:rPr>
          <w:rFonts w:ascii="Times New Roman" w:hAnsi="Times New Roman"/>
          <w:color w:val="000000"/>
        </w:rPr>
        <w:t>.</w:t>
      </w:r>
      <w:r>
        <w:rPr>
          <w:rFonts w:ascii="Times New Roman" w:hAnsi="Times New Roman"/>
          <w:color w:val="000000"/>
        </w:rPr>
        <w:tab/>
        <w:t>The branch of psychology concerned with the diagnosis and treatment of psychological disorders is called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6</w:t>
      </w:r>
      <w:r>
        <w:rPr>
          <w:rFonts w:ascii="Times New Roman" w:hAnsi="Times New Roman"/>
          <w:color w:val="000000"/>
        </w:rPr>
        <w:t>.</w:t>
      </w:r>
      <w:r>
        <w:rPr>
          <w:rFonts w:ascii="Times New Roman" w:hAnsi="Times New Roman"/>
          <w:color w:val="000000"/>
        </w:rPr>
        <w:tab/>
        <w:t>Michael is having problems relating to other people because he is exhibiting delusions (false beliefs) and hallucinations. Michael would MOST likely seek help from</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clinical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developmental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experimental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physiological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74%</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7</w:t>
      </w:r>
      <w:r>
        <w:rPr>
          <w:rFonts w:ascii="Times New Roman" w:hAnsi="Times New Roman"/>
          <w:color w:val="000000"/>
        </w:rPr>
        <w:t>.</w:t>
      </w:r>
      <w:r>
        <w:rPr>
          <w:rFonts w:ascii="Times New Roman" w:hAnsi="Times New Roman"/>
          <w:color w:val="000000"/>
        </w:rPr>
        <w:tab/>
        <w:t>During World War II, many academic psychologists were pressed into service, mainly 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clinicians.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physicians.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teachers.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military leaders.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8</w:t>
      </w:r>
      <w:r>
        <w:rPr>
          <w:rFonts w:ascii="Times New Roman" w:hAnsi="Times New Roman"/>
          <w:color w:val="000000"/>
        </w:rPr>
        <w:t>.</w:t>
      </w:r>
      <w:r>
        <w:rPr>
          <w:rFonts w:ascii="Times New Roman" w:hAnsi="Times New Roman"/>
          <w:color w:val="000000"/>
        </w:rPr>
        <w:tab/>
        <w:t>Which of the following contributed MOST to the development of clinical psychology?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advent of high-speed computers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high demand for screening of military recruits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increase in the number of people earning advanced degrees in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increase in public awareness of the symptoms of psychological disorders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72%</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sidR="00C473E7">
        <w:rPr>
          <w:rFonts w:ascii="Times New Roman" w:hAnsi="Times New Roman"/>
          <w:color w:val="000000"/>
        </w:rPr>
        <w:t>9</w:t>
      </w:r>
      <w:r>
        <w:rPr>
          <w:rFonts w:ascii="Times New Roman" w:hAnsi="Times New Roman"/>
          <w:color w:val="000000"/>
        </w:rPr>
        <w:t>.</w:t>
      </w:r>
      <w:r>
        <w:rPr>
          <w:rFonts w:ascii="Times New Roman" w:hAnsi="Times New Roman"/>
          <w:color w:val="000000"/>
        </w:rPr>
        <w:tab/>
        <w:t>The major event that influenced the development of psychology as a profession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World War I.</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Great Depression of the 1930s.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World War II.</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Cold War of the 1950s.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C473E7">
        <w:rPr>
          <w:rFonts w:ascii="Times New Roman" w:hAnsi="Times New Roman"/>
          <w:color w:val="000000"/>
        </w:rPr>
        <w:t>80</w:t>
      </w:r>
      <w:r>
        <w:rPr>
          <w:rFonts w:ascii="Times New Roman" w:hAnsi="Times New Roman"/>
          <w:color w:val="000000"/>
        </w:rPr>
        <w:t>.</w:t>
      </w:r>
      <w:r>
        <w:rPr>
          <w:rFonts w:ascii="Times New Roman" w:hAnsi="Times New Roman"/>
          <w:color w:val="000000"/>
        </w:rPr>
        <w:tab/>
        <w:t>After World War II, many psychologists began to specialize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research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81</w:t>
      </w:r>
      <w:r w:rsidR="003308BD">
        <w:rPr>
          <w:rFonts w:ascii="Times New Roman" w:hAnsi="Times New Roman"/>
          <w:color w:val="000000"/>
        </w:rPr>
        <w:t>.</w:t>
      </w:r>
      <w:r w:rsidR="003308BD">
        <w:rPr>
          <w:rFonts w:ascii="Times New Roman" w:hAnsi="Times New Roman"/>
          <w:color w:val="000000"/>
        </w:rPr>
        <w:tab/>
        <w:t>The term that refers to the mental processes involved in acquiring knowledge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pedagogy.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introspection.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94%</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sidR="00C473E7">
        <w:rPr>
          <w:rFonts w:ascii="Times New Roman" w:hAnsi="Times New Roman"/>
          <w:color w:val="000000"/>
        </w:rPr>
        <w:t>2</w:t>
      </w:r>
      <w:r>
        <w:rPr>
          <w:rFonts w:ascii="Times New Roman" w:hAnsi="Times New Roman"/>
          <w:color w:val="000000"/>
        </w:rPr>
        <w:t>.</w:t>
      </w:r>
      <w:r>
        <w:rPr>
          <w:rFonts w:ascii="Times New Roman" w:hAnsi="Times New Roman"/>
          <w:color w:val="000000"/>
        </w:rPr>
        <w:tab/>
        <w:t>Which of the following is a recent movement in psychology that has revived the old interest in mental and conscious events?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69%</w:t>
      </w:r>
      <w:r>
        <w:rPr>
          <w:rFonts w:ascii="Times New Roman" w:hAnsi="Times New Roman"/>
          <w:color w:val="000000"/>
        </w:rPr>
        <w:tab/>
      </w:r>
    </w:p>
    <w:p w:rsidR="007E5980" w:rsidRDefault="007E5980">
      <w:pPr>
        <w:widowControl w:val="0"/>
        <w:suppressAutoHyphens/>
        <w:autoSpaceDE w:val="0"/>
        <w:autoSpaceDN w:val="0"/>
        <w:adjustRightInd w:val="0"/>
        <w:spacing w:after="0" w:line="240" w:lineRule="auto"/>
        <w:rPr>
          <w:rFonts w:ascii="Times New Roman" w:hAnsi="Times New Roman"/>
          <w:color w:val="000000"/>
        </w:rPr>
      </w:pPr>
    </w:p>
    <w:p w:rsidR="00B513C9" w:rsidRDefault="00B513C9">
      <w:pPr>
        <w:keepLines/>
        <w:tabs>
          <w:tab w:val="right" w:pos="-180"/>
          <w:tab w:val="left" w:pos="0"/>
        </w:tabs>
        <w:suppressAutoHyphens/>
        <w:autoSpaceDE w:val="0"/>
        <w:autoSpaceDN w:val="0"/>
        <w:adjustRightInd w:val="0"/>
        <w:spacing w:after="0" w:line="240" w:lineRule="auto"/>
        <w:ind w:hanging="630"/>
        <w:rPr>
          <w:ins w:id="44" w:author="Jeff" w:date="2015-05-11T11:15:00Z"/>
          <w:rFonts w:ascii="Times New Roman" w:hAnsi="Times New Roman"/>
          <w:color w:val="000000"/>
        </w:rPr>
      </w:pPr>
      <w:r>
        <w:rPr>
          <w:rFonts w:ascii="Times New Roman" w:hAnsi="Times New Roman"/>
          <w:color w:val="000000"/>
        </w:rPr>
        <w:tab/>
      </w:r>
      <w:r w:rsidR="007E5980">
        <w:rPr>
          <w:rFonts w:ascii="Times New Roman" w:hAnsi="Times New Roman"/>
          <w:color w:val="000000"/>
        </w:rPr>
        <w:t>8</w:t>
      </w:r>
      <w:r w:rsidR="00C473E7">
        <w:rPr>
          <w:rFonts w:ascii="Times New Roman" w:hAnsi="Times New Roman"/>
          <w:color w:val="000000"/>
        </w:rPr>
        <w:t>3</w:t>
      </w:r>
      <w:r w:rsidR="007E5980">
        <w:rPr>
          <w:rFonts w:ascii="Times New Roman" w:hAnsi="Times New Roman"/>
          <w:color w:val="000000"/>
        </w:rPr>
        <w:t>.</w:t>
      </w:r>
      <w:r w:rsidR="007E5980">
        <w:rPr>
          <w:rFonts w:ascii="Times New Roman" w:hAnsi="Times New Roman"/>
          <w:color w:val="000000"/>
        </w:rPr>
        <w:tab/>
      </w:r>
      <w:ins w:id="45" w:author="Jeff" w:date="2015-05-11T11:15:00Z">
        <w:r>
          <w:rPr>
            <w:rFonts w:ascii="Times New Roman" w:hAnsi="Times New Roman"/>
            <w:color w:val="000000"/>
          </w:rPr>
          <w:t>The increased emphasis on studying human cognition that emerged in the 1950s was largely due to</w:t>
        </w:r>
      </w:ins>
    </w:p>
    <w:p w:rsidR="00B513C9" w:rsidRDefault="00B513C9">
      <w:pPr>
        <w:keepLines/>
        <w:tabs>
          <w:tab w:val="right" w:pos="-180"/>
          <w:tab w:val="left" w:pos="0"/>
        </w:tabs>
        <w:suppressAutoHyphens/>
        <w:autoSpaceDE w:val="0"/>
        <w:autoSpaceDN w:val="0"/>
        <w:adjustRightInd w:val="0"/>
        <w:spacing w:after="0" w:line="240" w:lineRule="auto"/>
        <w:ind w:hanging="630"/>
        <w:rPr>
          <w:ins w:id="46" w:author="Jeff" w:date="2015-05-11T11:16:00Z"/>
          <w:rFonts w:ascii="Times New Roman" w:hAnsi="Times New Roman"/>
          <w:color w:val="000000"/>
        </w:rPr>
      </w:pPr>
      <w:ins w:id="47" w:author="Jeff" w:date="2015-05-11T11:16:00Z">
        <w:r>
          <w:rPr>
            <w:rFonts w:ascii="Times New Roman" w:hAnsi="Times New Roman"/>
            <w:color w:val="000000"/>
          </w:rPr>
          <w:tab/>
        </w:r>
        <w:r>
          <w:rPr>
            <w:rFonts w:ascii="Times New Roman" w:hAnsi="Times New Roman"/>
            <w:color w:val="000000"/>
          </w:rPr>
          <w:tab/>
          <w:t>a.  the development of computers.</w:t>
        </w:r>
      </w:ins>
    </w:p>
    <w:p w:rsidR="00B513C9" w:rsidRDefault="00B513C9">
      <w:pPr>
        <w:keepLines/>
        <w:tabs>
          <w:tab w:val="right" w:pos="-180"/>
          <w:tab w:val="left" w:pos="0"/>
        </w:tabs>
        <w:suppressAutoHyphens/>
        <w:autoSpaceDE w:val="0"/>
        <w:autoSpaceDN w:val="0"/>
        <w:adjustRightInd w:val="0"/>
        <w:spacing w:after="0" w:line="240" w:lineRule="auto"/>
        <w:ind w:hanging="630"/>
        <w:rPr>
          <w:ins w:id="48" w:author="Jeff" w:date="2015-05-11T11:16:00Z"/>
          <w:rFonts w:ascii="Times New Roman" w:hAnsi="Times New Roman"/>
          <w:color w:val="000000"/>
        </w:rPr>
      </w:pPr>
      <w:ins w:id="49" w:author="Jeff" w:date="2015-05-11T11:16:00Z">
        <w:r>
          <w:rPr>
            <w:rFonts w:ascii="Times New Roman" w:hAnsi="Times New Roman"/>
            <w:color w:val="000000"/>
          </w:rPr>
          <w:tab/>
        </w:r>
        <w:r>
          <w:rPr>
            <w:rFonts w:ascii="Times New Roman" w:hAnsi="Times New Roman"/>
            <w:color w:val="000000"/>
          </w:rPr>
          <w:tab/>
          <w:t>b.  the development of new surgical techniques.</w:t>
        </w:r>
      </w:ins>
    </w:p>
    <w:p w:rsidR="00B513C9" w:rsidRDefault="00B513C9">
      <w:pPr>
        <w:keepLines/>
        <w:tabs>
          <w:tab w:val="right" w:pos="-180"/>
          <w:tab w:val="left" w:pos="0"/>
        </w:tabs>
        <w:suppressAutoHyphens/>
        <w:autoSpaceDE w:val="0"/>
        <w:autoSpaceDN w:val="0"/>
        <w:adjustRightInd w:val="0"/>
        <w:spacing w:after="0" w:line="240" w:lineRule="auto"/>
        <w:ind w:hanging="630"/>
        <w:rPr>
          <w:ins w:id="50" w:author="Jeff" w:date="2015-05-11T11:16:00Z"/>
          <w:rFonts w:ascii="Times New Roman" w:hAnsi="Times New Roman"/>
          <w:color w:val="000000"/>
        </w:rPr>
      </w:pPr>
      <w:ins w:id="51" w:author="Jeff" w:date="2015-05-11T11:16:00Z">
        <w:r>
          <w:rPr>
            <w:rFonts w:ascii="Times New Roman" w:hAnsi="Times New Roman"/>
            <w:color w:val="000000"/>
          </w:rPr>
          <w:tab/>
        </w:r>
        <w:r>
          <w:rPr>
            <w:rFonts w:ascii="Times New Roman" w:hAnsi="Times New Roman"/>
            <w:color w:val="000000"/>
          </w:rPr>
          <w:tab/>
          <w:t>c.  research on how animals learn from their environment.</w:t>
        </w:r>
      </w:ins>
    </w:p>
    <w:p w:rsidR="00B513C9" w:rsidRDefault="00B513C9">
      <w:pPr>
        <w:keepLines/>
        <w:tabs>
          <w:tab w:val="right" w:pos="-180"/>
          <w:tab w:val="left" w:pos="0"/>
        </w:tabs>
        <w:suppressAutoHyphens/>
        <w:autoSpaceDE w:val="0"/>
        <w:autoSpaceDN w:val="0"/>
        <w:adjustRightInd w:val="0"/>
        <w:spacing w:after="0" w:line="240" w:lineRule="auto"/>
        <w:ind w:hanging="630"/>
        <w:rPr>
          <w:ins w:id="52" w:author="Jeff" w:date="2015-05-11T11:17:00Z"/>
          <w:rFonts w:ascii="Times New Roman" w:hAnsi="Times New Roman"/>
          <w:color w:val="000000"/>
        </w:rPr>
      </w:pPr>
      <w:ins w:id="53" w:author="Jeff" w:date="2015-05-11T11:17:00Z">
        <w:r>
          <w:rPr>
            <w:rFonts w:ascii="Times New Roman" w:hAnsi="Times New Roman"/>
            <w:color w:val="000000"/>
          </w:rPr>
          <w:tab/>
        </w:r>
        <w:r>
          <w:rPr>
            <w:rFonts w:ascii="Times New Roman" w:hAnsi="Times New Roman"/>
            <w:color w:val="000000"/>
          </w:rPr>
          <w:tab/>
          <w:t>d.  renewed emphasis on treating mental disorders.</w:t>
        </w:r>
      </w:ins>
    </w:p>
    <w:p w:rsidR="00B513C9" w:rsidRDefault="00B513C9">
      <w:pPr>
        <w:keepLines/>
        <w:tabs>
          <w:tab w:val="right" w:pos="-180"/>
          <w:tab w:val="left" w:pos="0"/>
        </w:tabs>
        <w:suppressAutoHyphens/>
        <w:autoSpaceDE w:val="0"/>
        <w:autoSpaceDN w:val="0"/>
        <w:adjustRightInd w:val="0"/>
        <w:spacing w:after="0" w:line="240" w:lineRule="auto"/>
        <w:ind w:hanging="630"/>
        <w:rPr>
          <w:ins w:id="54" w:author="Jeff" w:date="2015-05-11T11:18:00Z"/>
          <w:rFonts w:ascii="Times New Roman" w:hAnsi="Times New Roman"/>
          <w:color w:val="000000"/>
        </w:rPr>
      </w:pPr>
    </w:p>
    <w:p w:rsidR="00B513C9" w:rsidRDefault="00B513C9">
      <w:pPr>
        <w:keepLines/>
        <w:tabs>
          <w:tab w:val="right" w:pos="-180"/>
          <w:tab w:val="left" w:pos="0"/>
        </w:tabs>
        <w:suppressAutoHyphens/>
        <w:autoSpaceDE w:val="0"/>
        <w:autoSpaceDN w:val="0"/>
        <w:adjustRightInd w:val="0"/>
        <w:spacing w:after="0" w:line="240" w:lineRule="auto"/>
        <w:ind w:hanging="630"/>
        <w:rPr>
          <w:ins w:id="55" w:author="Jeff" w:date="2015-05-11T11:18:00Z"/>
          <w:rFonts w:ascii="Times New Roman" w:hAnsi="Times New Roman"/>
          <w:color w:val="000000"/>
        </w:rPr>
      </w:pPr>
      <w:ins w:id="56" w:author="Jeff" w:date="2015-05-11T11:18:00Z">
        <w:r>
          <w:rPr>
            <w:rFonts w:ascii="Times New Roman" w:hAnsi="Times New Roman"/>
            <w:color w:val="000000"/>
          </w:rPr>
          <w:tab/>
        </w:r>
        <w:r>
          <w:rPr>
            <w:rFonts w:ascii="Times New Roman" w:hAnsi="Times New Roman"/>
            <w:color w:val="000000"/>
          </w:rPr>
          <w:tab/>
          <w:t>ANS:  A</w:t>
        </w:r>
        <w:r>
          <w:rPr>
            <w:rFonts w:ascii="Times New Roman" w:hAnsi="Times New Roman"/>
            <w:color w:val="000000"/>
          </w:rPr>
          <w:tab/>
          <w:t>PTS:  1</w:t>
        </w:r>
        <w:r>
          <w:rPr>
            <w:rFonts w:ascii="Times New Roman" w:hAnsi="Times New Roman"/>
            <w:color w:val="000000"/>
          </w:rPr>
          <w:tab/>
        </w:r>
        <w:r>
          <w:rPr>
            <w:rFonts w:ascii="Times New Roman" w:hAnsi="Times New Roman"/>
            <w:color w:val="000000"/>
          </w:rPr>
          <w:tab/>
          <w:t>REF:  1.2 Psychology’s Modern History</w:t>
        </w:r>
      </w:ins>
    </w:p>
    <w:p w:rsidR="00B513C9" w:rsidRDefault="00B513C9">
      <w:pPr>
        <w:keepLines/>
        <w:tabs>
          <w:tab w:val="right" w:pos="-180"/>
          <w:tab w:val="left" w:pos="0"/>
        </w:tabs>
        <w:suppressAutoHyphens/>
        <w:autoSpaceDE w:val="0"/>
        <w:autoSpaceDN w:val="0"/>
        <w:adjustRightInd w:val="0"/>
        <w:spacing w:after="0" w:line="240" w:lineRule="auto"/>
        <w:ind w:hanging="630"/>
        <w:rPr>
          <w:ins w:id="57" w:author="Jeff" w:date="2015-05-11T11:18:00Z"/>
          <w:rFonts w:ascii="Times New Roman" w:hAnsi="Times New Roman"/>
          <w:color w:val="000000"/>
        </w:rPr>
      </w:pPr>
      <w:ins w:id="58" w:author="Jeff" w:date="2015-05-11T11:18:00Z">
        <w:r>
          <w:rPr>
            <w:rFonts w:ascii="Times New Roman" w:hAnsi="Times New Roman"/>
            <w:color w:val="000000"/>
          </w:rPr>
          <w:tab/>
        </w:r>
        <w:r>
          <w:rPr>
            <w:rFonts w:ascii="Times New Roman" w:hAnsi="Times New Roman"/>
            <w:color w:val="000000"/>
          </w:rPr>
          <w:tab/>
          <w:t>DIF:  Understand</w:t>
        </w:r>
      </w:ins>
    </w:p>
    <w:p w:rsidR="007E5980"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3308BD" w:rsidRDefault="007E598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3308BD">
        <w:rPr>
          <w:rFonts w:ascii="Times New Roman" w:hAnsi="Times New Roman"/>
          <w:color w:val="000000"/>
        </w:rPr>
        <w:t>8</w:t>
      </w:r>
      <w:r w:rsidR="00C473E7">
        <w:rPr>
          <w:rFonts w:ascii="Times New Roman" w:hAnsi="Times New Roman"/>
          <w:color w:val="000000"/>
        </w:rPr>
        <w:t>4</w:t>
      </w:r>
      <w:r w:rsidR="003308BD">
        <w:rPr>
          <w:rFonts w:ascii="Times New Roman" w:hAnsi="Times New Roman"/>
          <w:color w:val="000000"/>
        </w:rPr>
        <w:t>.</w:t>
      </w:r>
      <w:r w:rsidR="003308BD">
        <w:rPr>
          <w:rFonts w:ascii="Times New Roman" w:hAnsi="Times New Roman"/>
          <w:color w:val="000000"/>
        </w:rPr>
        <w:tab/>
        <w:t>The approach that contends psychology must study internal mental events in order to fully understand behavior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sidR="00C473E7">
        <w:rPr>
          <w:rFonts w:ascii="Times New Roman" w:hAnsi="Times New Roman"/>
          <w:color w:val="000000"/>
        </w:rPr>
        <w:t>5</w:t>
      </w:r>
      <w:r>
        <w:rPr>
          <w:rFonts w:ascii="Times New Roman" w:hAnsi="Times New Roman"/>
          <w:color w:val="000000"/>
        </w:rPr>
        <w:t>.</w:t>
      </w:r>
      <w:r>
        <w:rPr>
          <w:rFonts w:ascii="Times New Roman" w:hAnsi="Times New Roman"/>
          <w:color w:val="000000"/>
        </w:rPr>
        <w:tab/>
        <w:t>Which of the following is MOST likely to be studied by a cognitive psychologist?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strategies used by college students to solve a particular problem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play behavior in preschool children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whether or not a job incentive program is effective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factors that determine group cohesiveness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sidR="00C473E7">
        <w:rPr>
          <w:rFonts w:ascii="Times New Roman" w:hAnsi="Times New Roman"/>
          <w:color w:val="000000"/>
        </w:rPr>
        <w:t>6</w:t>
      </w:r>
      <w:r>
        <w:rPr>
          <w:rFonts w:ascii="Times New Roman" w:hAnsi="Times New Roman"/>
          <w:color w:val="000000"/>
        </w:rPr>
        <w:t>.</w:t>
      </w:r>
      <w:r>
        <w:rPr>
          <w:rFonts w:ascii="Times New Roman" w:hAnsi="Times New Roman"/>
          <w:color w:val="000000"/>
        </w:rPr>
        <w:tab/>
        <w:t>Programmers who were working on a chess-playing supercomputer asked a psychologist from their university for some help in working out the problem-solving algorithms they would be using. The psychologist who helped with this project was MOST likely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behavioral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humanistic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biological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cognitive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sidR="00C473E7">
        <w:rPr>
          <w:rFonts w:ascii="Times New Roman" w:hAnsi="Times New Roman"/>
          <w:color w:val="000000"/>
        </w:rPr>
        <w:t>7</w:t>
      </w:r>
      <w:r>
        <w:rPr>
          <w:rFonts w:ascii="Times New Roman" w:hAnsi="Times New Roman"/>
          <w:color w:val="000000"/>
        </w:rPr>
        <w:t>.</w:t>
      </w:r>
      <w:r>
        <w:rPr>
          <w:rFonts w:ascii="Times New Roman" w:hAnsi="Times New Roman"/>
          <w:color w:val="000000"/>
        </w:rPr>
        <w:tab/>
        <w:t>Which of the following would be LEAST likely to be studied by a cognitive psychologist?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we remember things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development of language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shaping behavior by reinforcement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people reason to solve problems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sidR="00C473E7">
        <w:rPr>
          <w:rFonts w:ascii="Times New Roman" w:hAnsi="Times New Roman"/>
          <w:color w:val="000000"/>
        </w:rPr>
        <w:t>8</w:t>
      </w:r>
      <w:r>
        <w:rPr>
          <w:rFonts w:ascii="Times New Roman" w:hAnsi="Times New Roman"/>
          <w:color w:val="000000"/>
        </w:rPr>
        <w:t>.</w:t>
      </w:r>
      <w:r>
        <w:rPr>
          <w:rFonts w:ascii="Times New Roman" w:hAnsi="Times New Roman"/>
          <w:color w:val="000000"/>
        </w:rPr>
        <w:tab/>
        <w:t>The results from a recent study suggest that the cognitive perspective surpassed the behavioral perspective in influence sometime around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1920.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1950.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1970.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1990.</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sidR="00C473E7">
        <w:rPr>
          <w:rFonts w:ascii="Times New Roman" w:hAnsi="Times New Roman"/>
          <w:color w:val="000000"/>
        </w:rPr>
        <w:t>9</w:t>
      </w:r>
      <w:r>
        <w:rPr>
          <w:rFonts w:ascii="Times New Roman" w:hAnsi="Times New Roman"/>
          <w:color w:val="000000"/>
        </w:rPr>
        <w:t>.</w:t>
      </w:r>
      <w:r>
        <w:rPr>
          <w:rFonts w:ascii="Times New Roman" w:hAnsi="Times New Roman"/>
          <w:color w:val="000000"/>
        </w:rPr>
        <w:tab/>
        <w:t>Darnell is working on a computer system that will have full language recognition capabilities. The type of psychologist that could probably give Darnell the MOST help in developing this computer system would be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behavioral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humanistic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cognitive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biological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90</w:t>
      </w:r>
      <w:r w:rsidR="003308BD">
        <w:rPr>
          <w:rFonts w:ascii="Times New Roman" w:hAnsi="Times New Roman"/>
          <w:color w:val="000000"/>
        </w:rPr>
        <w:t>.</w:t>
      </w:r>
      <w:r w:rsidR="003308BD">
        <w:rPr>
          <w:rFonts w:ascii="Times New Roman" w:hAnsi="Times New Roman"/>
          <w:color w:val="000000"/>
        </w:rPr>
        <w:tab/>
        <w:t>Annabel wants to investigate differences in the way language is processed by the brain hemispheres in individuals from different cultures. If Annabel could work with a psychologist who has made a significant contribution in this area of research, she would MOST likely choose to work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Roger Sperry.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John B. Watson.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Alfred Adler.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91</w:t>
      </w:r>
      <w:r w:rsidR="003308BD">
        <w:rPr>
          <w:rFonts w:ascii="Times New Roman" w:hAnsi="Times New Roman"/>
          <w:color w:val="000000"/>
        </w:rPr>
        <w:t>.</w:t>
      </w:r>
      <w:r w:rsidR="003308BD">
        <w:rPr>
          <w:rFonts w:ascii="Times New Roman" w:hAnsi="Times New Roman"/>
          <w:color w:val="000000"/>
        </w:rPr>
        <w:tab/>
        <w:t>A psychological perspective that emerged in the 1950s and 1960s that reflects a renewed interest in the study of the mind or consciousness that existed in psychology when it first became a science in the late 1800s is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mental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philosophical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92</w:t>
      </w:r>
      <w:r w:rsidR="003308BD">
        <w:rPr>
          <w:rFonts w:ascii="Times New Roman" w:hAnsi="Times New Roman"/>
          <w:color w:val="000000"/>
        </w:rPr>
        <w:t>.</w:t>
      </w:r>
      <w:r w:rsidR="003308BD">
        <w:rPr>
          <w:rFonts w:ascii="Times New Roman" w:hAnsi="Times New Roman"/>
          <w:color w:val="000000"/>
        </w:rPr>
        <w:tab/>
        <w:t>The cognitive perspective contends that to fully understand human behavior, psychologists need to focus attention on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role of the unconscious.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internal mental events.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interrelations among the mind, body, and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adaptive value of a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3</w:t>
      </w:r>
      <w:r>
        <w:rPr>
          <w:rFonts w:ascii="Times New Roman" w:hAnsi="Times New Roman"/>
          <w:color w:val="000000"/>
        </w:rPr>
        <w:t>.</w:t>
      </w:r>
      <w:r>
        <w:rPr>
          <w:rFonts w:ascii="Times New Roman" w:hAnsi="Times New Roman"/>
          <w:color w:val="000000"/>
        </w:rPr>
        <w:tab/>
        <w:t xml:space="preserve">Decision-making, reasoning, </w:t>
      </w:r>
      <w:ins w:id="59" w:author="Jeff" w:date="2015-05-11T08:56:00Z">
        <w:r w:rsidR="00720D84">
          <w:rPr>
            <w:rFonts w:ascii="Times New Roman" w:hAnsi="Times New Roman"/>
            <w:color w:val="000000"/>
          </w:rPr>
          <w:t xml:space="preserve">and </w:t>
        </w:r>
      </w:ins>
      <w:r>
        <w:rPr>
          <w:rFonts w:ascii="Times New Roman" w:hAnsi="Times New Roman"/>
          <w:color w:val="000000"/>
        </w:rPr>
        <w:t>problem-</w:t>
      </w:r>
      <w:proofErr w:type="spellStart"/>
      <w:r>
        <w:rPr>
          <w:rFonts w:ascii="Times New Roman" w:hAnsi="Times New Roman"/>
          <w:color w:val="000000"/>
        </w:rPr>
        <w:t>solving</w:t>
      </w:r>
      <w:del w:id="60" w:author="Jeff" w:date="2015-05-11T08:56:00Z">
        <w:r w:rsidDel="00720D84">
          <w:rPr>
            <w:rFonts w:ascii="Times New Roman" w:hAnsi="Times New Roman"/>
            <w:color w:val="000000"/>
          </w:rPr>
          <w:delText xml:space="preserve">, and language </w:delText>
        </w:r>
      </w:del>
      <w:r>
        <w:rPr>
          <w:rFonts w:ascii="Times New Roman" w:hAnsi="Times New Roman"/>
          <w:color w:val="000000"/>
        </w:rPr>
        <w:t>are</w:t>
      </w:r>
      <w:proofErr w:type="spellEnd"/>
      <w:r>
        <w:rPr>
          <w:rFonts w:ascii="Times New Roman" w:hAnsi="Times New Roman"/>
          <w:color w:val="000000"/>
        </w:rPr>
        <w:t xml:space="preserve"> topics MOST likely to be studied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psychologists.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psychologists.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 psychologists.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4</w:t>
      </w:r>
      <w:r>
        <w:rPr>
          <w:rFonts w:ascii="Times New Roman" w:hAnsi="Times New Roman"/>
          <w:color w:val="000000"/>
        </w:rPr>
        <w:t>.</w:t>
      </w:r>
      <w:r>
        <w:rPr>
          <w:rFonts w:ascii="Times New Roman" w:hAnsi="Times New Roman"/>
          <w:color w:val="000000"/>
        </w:rPr>
        <w:tab/>
        <w:t>Which of the following psychological perspectives is MOST likely to focus on the interrelations among the mind, body, and behavior?</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5</w:t>
      </w:r>
      <w:r>
        <w:rPr>
          <w:rFonts w:ascii="Times New Roman" w:hAnsi="Times New Roman"/>
          <w:color w:val="000000"/>
        </w:rPr>
        <w:t>.</w:t>
      </w:r>
      <w:r>
        <w:rPr>
          <w:rFonts w:ascii="Times New Roman" w:hAnsi="Times New Roman"/>
          <w:color w:val="000000"/>
        </w:rPr>
        <w:tab/>
        <w:t>Professor Vasquez believes that nearly all psychological disorders can ultimately be traced to abnormalities in brain chemistry. Professor Vasquez</w:t>
      </w:r>
      <w:r w:rsidR="008B34A6">
        <w:rPr>
          <w:rFonts w:ascii="Times New Roman" w:hAnsi="Times New Roman"/>
          <w:color w:val="000000"/>
        </w:rPr>
        <w:t>’</w:t>
      </w:r>
      <w:r>
        <w:rPr>
          <w:rFonts w:ascii="Times New Roman" w:hAnsi="Times New Roman"/>
          <w:color w:val="000000"/>
        </w:rPr>
        <w:t>s beliefs are MOST consistent with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humanistic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6</w:t>
      </w:r>
      <w:r>
        <w:rPr>
          <w:rFonts w:ascii="Times New Roman" w:hAnsi="Times New Roman"/>
          <w:color w:val="000000"/>
        </w:rPr>
        <w:t>.</w:t>
      </w:r>
      <w:r>
        <w:rPr>
          <w:rFonts w:ascii="Times New Roman" w:hAnsi="Times New Roman"/>
          <w:color w:val="000000"/>
        </w:rPr>
        <w:tab/>
        <w:t>Recently, Western psychologists have started to devote more attention to ____ as a determinant of behavior.</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intelligence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feelings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culture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7</w:t>
      </w:r>
      <w:r>
        <w:rPr>
          <w:rFonts w:ascii="Times New Roman" w:hAnsi="Times New Roman"/>
          <w:color w:val="000000"/>
        </w:rPr>
        <w:t>.</w:t>
      </w:r>
      <w:r>
        <w:rPr>
          <w:rFonts w:ascii="Times New Roman" w:hAnsi="Times New Roman"/>
          <w:color w:val="000000"/>
        </w:rPr>
        <w:tab/>
        <w:t>The approach that examines behavioral processes in terms of their adaptive value for a species over the course of many generations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8</w:t>
      </w:r>
      <w:r>
        <w:rPr>
          <w:rFonts w:ascii="Times New Roman" w:hAnsi="Times New Roman"/>
          <w:color w:val="000000"/>
        </w:rPr>
        <w:t>.</w:t>
      </w:r>
      <w:r>
        <w:rPr>
          <w:rFonts w:ascii="Times New Roman" w:hAnsi="Times New Roman"/>
          <w:color w:val="000000"/>
        </w:rPr>
        <w:tab/>
        <w:t xml:space="preserve">Professor </w:t>
      </w:r>
      <w:proofErr w:type="spellStart"/>
      <w:r>
        <w:rPr>
          <w:rFonts w:ascii="Times New Roman" w:hAnsi="Times New Roman"/>
          <w:color w:val="000000"/>
        </w:rPr>
        <w:t>Immel</w:t>
      </w:r>
      <w:proofErr w:type="spellEnd"/>
      <w:r>
        <w:rPr>
          <w:rFonts w:ascii="Times New Roman" w:hAnsi="Times New Roman"/>
          <w:color w:val="000000"/>
        </w:rPr>
        <w:t xml:space="preserve"> believes that behaviors that are predominant in certain species probably serve some adaptive function. Professor </w:t>
      </w:r>
      <w:proofErr w:type="spellStart"/>
      <w:r>
        <w:rPr>
          <w:rFonts w:ascii="Times New Roman" w:hAnsi="Times New Roman"/>
          <w:color w:val="000000"/>
        </w:rPr>
        <w:t>Immel</w:t>
      </w:r>
      <w:r w:rsidR="008B34A6">
        <w:rPr>
          <w:rFonts w:ascii="Times New Roman" w:hAnsi="Times New Roman"/>
          <w:color w:val="000000"/>
        </w:rPr>
        <w:t>’</w:t>
      </w:r>
      <w:r>
        <w:rPr>
          <w:rFonts w:ascii="Times New Roman" w:hAnsi="Times New Roman"/>
          <w:color w:val="000000"/>
        </w:rPr>
        <w:t>s</w:t>
      </w:r>
      <w:proofErr w:type="spellEnd"/>
      <w:r>
        <w:rPr>
          <w:rFonts w:ascii="Times New Roman" w:hAnsi="Times New Roman"/>
          <w:color w:val="000000"/>
        </w:rPr>
        <w:t xml:space="preserve"> beliefs are MOST consistent with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humanistic perspective.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perspective.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sidR="00C473E7">
        <w:rPr>
          <w:rFonts w:ascii="Times New Roman" w:hAnsi="Times New Roman"/>
          <w:color w:val="000000"/>
        </w:rPr>
        <w:t>9</w:t>
      </w:r>
      <w:r>
        <w:rPr>
          <w:rFonts w:ascii="Times New Roman" w:hAnsi="Times New Roman"/>
          <w:color w:val="000000"/>
        </w:rPr>
        <w:t>.</w:t>
      </w:r>
      <w:r>
        <w:rPr>
          <w:rFonts w:ascii="Times New Roman" w:hAnsi="Times New Roman"/>
          <w:color w:val="000000"/>
        </w:rPr>
        <w:tab/>
        <w:t>The basic premise of evolutionary psychology is that natural selection favors behaviors that enhance organisms</w:t>
      </w:r>
      <w:r w:rsidR="008B34A6">
        <w:rPr>
          <w:rFonts w:ascii="Times New Roman" w:hAnsi="Times New Roman"/>
          <w:color w:val="000000"/>
        </w:rPr>
        <w:t>’</w:t>
      </w:r>
      <w:r>
        <w:rPr>
          <w:rFonts w:ascii="Times New Roman" w:hAnsi="Times New Roman"/>
          <w:color w:val="000000"/>
        </w:rPr>
        <w:t xml:space="preserve"> success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establishing a territory.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locating a source of food.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passing on their genes to the next generation.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aggressive interactions with members of other species.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93%</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100</w:t>
      </w:r>
      <w:r w:rsidR="003308BD">
        <w:rPr>
          <w:rFonts w:ascii="Times New Roman" w:hAnsi="Times New Roman"/>
          <w:color w:val="000000"/>
        </w:rPr>
        <w:t>.</w:t>
      </w:r>
      <w:r w:rsidR="003308BD">
        <w:rPr>
          <w:rFonts w:ascii="Times New Roman" w:hAnsi="Times New Roman"/>
          <w:color w:val="000000"/>
        </w:rPr>
        <w:tab/>
        <w:t>Currently, a large proportion of the American population is overweight. Dr. Laker thinks that, in part, this may be due to an innate preference for foods that are rich in fats and sugars. Dr. Laker has suggested that in times when foods were not so readily available, this innate preference would ensure enough calories for energy and survival. Dr. Laker</w:t>
      </w:r>
      <w:r w:rsidR="008B34A6">
        <w:rPr>
          <w:rFonts w:ascii="Times New Roman" w:hAnsi="Times New Roman"/>
          <w:color w:val="000000"/>
        </w:rPr>
        <w:t>’</w:t>
      </w:r>
      <w:r w:rsidR="003308BD">
        <w:rPr>
          <w:rFonts w:ascii="Times New Roman" w:hAnsi="Times New Roman"/>
          <w:color w:val="000000"/>
        </w:rPr>
        <w:t>s views are MOST consistent with those of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cultural perspective in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perspective in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 perspective in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perspective in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D52867" w:rsidRDefault="009C6E51" w:rsidP="00D5286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1</w:t>
      </w:r>
      <w:r>
        <w:rPr>
          <w:rFonts w:ascii="Times New Roman" w:hAnsi="Times New Roman"/>
          <w:color w:val="000000"/>
        </w:rPr>
        <w:t>.</w:t>
      </w:r>
      <w:r>
        <w:rPr>
          <w:rFonts w:ascii="Times New Roman" w:hAnsi="Times New Roman"/>
          <w:color w:val="000000"/>
        </w:rPr>
        <w:tab/>
      </w:r>
      <w:r w:rsidR="00D52867">
        <w:rPr>
          <w:rFonts w:ascii="Times New Roman" w:hAnsi="Times New Roman"/>
          <w:color w:val="000000"/>
        </w:rPr>
        <w:t>If you wonder about the adaptive purpose of a common behavior (such as toddlers following their mothers around or teenagers wanting more independence from their parents), your wondering would be MOST consistent with the principles of</w:t>
      </w:r>
    </w:p>
    <w:tbl>
      <w:tblPr>
        <w:tblW w:w="0" w:type="auto"/>
        <w:tblCellMar>
          <w:left w:w="45" w:type="dxa"/>
          <w:right w:w="45" w:type="dxa"/>
        </w:tblCellMar>
        <w:tblLook w:val="0000" w:firstRow="0" w:lastRow="0" w:firstColumn="0" w:lastColumn="0" w:noHBand="0" w:noVBand="0"/>
      </w:tblPr>
      <w:tblGrid>
        <w:gridCol w:w="360"/>
        <w:gridCol w:w="8100"/>
      </w:tblGrid>
      <w:tr w:rsidR="00D52867" w:rsidRPr="00634EBA" w:rsidTr="00FE1D4C">
        <w:tblPrEx>
          <w:tblCellMar>
            <w:top w:w="0" w:type="dxa"/>
            <w:bottom w:w="0" w:type="dxa"/>
          </w:tblCellMar>
        </w:tblPrEx>
        <w:tc>
          <w:tcPr>
            <w:tcW w:w="36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cultural psychology.</w:t>
            </w:r>
          </w:p>
        </w:tc>
      </w:tr>
      <w:tr w:rsidR="00D52867" w:rsidRPr="00634EBA" w:rsidTr="00FE1D4C">
        <w:tblPrEx>
          <w:tblCellMar>
            <w:top w:w="0" w:type="dxa"/>
            <w:bottom w:w="0" w:type="dxa"/>
          </w:tblCellMar>
        </w:tblPrEx>
        <w:tc>
          <w:tcPr>
            <w:tcW w:w="36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r w:rsidR="00D52867" w:rsidRPr="00634EBA" w:rsidTr="00FE1D4C">
        <w:tblPrEx>
          <w:tblCellMar>
            <w:top w:w="0" w:type="dxa"/>
            <w:bottom w:w="0" w:type="dxa"/>
          </w:tblCellMar>
        </w:tblPrEx>
        <w:tc>
          <w:tcPr>
            <w:tcW w:w="36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psychology.</w:t>
            </w:r>
          </w:p>
        </w:tc>
      </w:tr>
      <w:tr w:rsidR="00D52867" w:rsidRPr="00634EBA" w:rsidTr="00FE1D4C">
        <w:tblPrEx>
          <w:tblCellMar>
            <w:top w:w="0" w:type="dxa"/>
            <w:bottom w:w="0" w:type="dxa"/>
          </w:tblCellMar>
        </w:tblPrEx>
        <w:tc>
          <w:tcPr>
            <w:tcW w:w="36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D52867" w:rsidRPr="00634EBA" w:rsidRDefault="00D52867" w:rsidP="00FE1D4C">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psychology.</w:t>
            </w:r>
          </w:p>
        </w:tc>
      </w:tr>
    </w:tbl>
    <w:p w:rsidR="00D52867" w:rsidRDefault="00D52867" w:rsidP="00D52867">
      <w:pPr>
        <w:widowControl w:val="0"/>
        <w:suppressAutoHyphens/>
        <w:autoSpaceDE w:val="0"/>
        <w:autoSpaceDN w:val="0"/>
        <w:adjustRightInd w:val="0"/>
        <w:spacing w:after="0" w:line="240" w:lineRule="auto"/>
        <w:rPr>
          <w:rFonts w:ascii="Times New Roman" w:hAnsi="Times New Roman"/>
          <w:color w:val="000000"/>
          <w:sz w:val="2"/>
          <w:szCs w:val="2"/>
        </w:rPr>
      </w:pPr>
    </w:p>
    <w:p w:rsidR="00D52867" w:rsidRDefault="00D52867" w:rsidP="00D52867">
      <w:pPr>
        <w:widowControl w:val="0"/>
        <w:suppressAutoHyphens/>
        <w:autoSpaceDE w:val="0"/>
        <w:autoSpaceDN w:val="0"/>
        <w:adjustRightInd w:val="0"/>
        <w:spacing w:after="1" w:line="240" w:lineRule="auto"/>
        <w:rPr>
          <w:rFonts w:ascii="Times New Roman" w:hAnsi="Times New Roman"/>
          <w:color w:val="000000"/>
          <w:sz w:val="12"/>
          <w:szCs w:val="12"/>
        </w:rPr>
      </w:pPr>
    </w:p>
    <w:p w:rsidR="00D52867" w:rsidRDefault="00D52867" w:rsidP="00D528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1.2 Psychology’s Modern History</w:t>
      </w:r>
    </w:p>
    <w:p w:rsidR="00D52867" w:rsidRDefault="00D52867" w:rsidP="00D528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Pr>
          <w:rFonts w:ascii="Times New Roman" w:hAnsi="Times New Roman"/>
          <w:color w:val="000000"/>
        </w:rPr>
        <w:tab/>
        <w:t>Think Critically</w:t>
      </w:r>
      <w:r>
        <w:rPr>
          <w:rFonts w:ascii="Times New Roman" w:hAnsi="Times New Roman"/>
          <w:color w:val="000000"/>
        </w:rPr>
        <w:tab/>
      </w:r>
    </w:p>
    <w:p w:rsidR="00D52867"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D52867" w:rsidRDefault="00D5286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3308BD" w:rsidRDefault="009C6E5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C473E7">
        <w:rPr>
          <w:rFonts w:ascii="Times New Roman" w:hAnsi="Times New Roman"/>
          <w:color w:val="000000"/>
        </w:rPr>
        <w:t>102</w:t>
      </w:r>
      <w:r w:rsidR="003308BD">
        <w:rPr>
          <w:rFonts w:ascii="Times New Roman" w:hAnsi="Times New Roman"/>
          <w:color w:val="000000"/>
        </w:rPr>
        <w:t>.</w:t>
      </w:r>
      <w:r w:rsidR="00D52867">
        <w:rPr>
          <w:rFonts w:ascii="Times New Roman" w:hAnsi="Times New Roman"/>
          <w:color w:val="000000"/>
        </w:rPr>
        <w:tab/>
      </w:r>
      <w:r w:rsidR="003308BD">
        <w:rPr>
          <w:rFonts w:ascii="Times New Roman" w:hAnsi="Times New Roman"/>
          <w:color w:val="000000"/>
        </w:rPr>
        <w:t>Evolutionary psychologists would MOST likely explain females</w:t>
      </w:r>
      <w:r w:rsidR="008B34A6">
        <w:rPr>
          <w:rFonts w:ascii="Times New Roman" w:hAnsi="Times New Roman"/>
          <w:color w:val="000000"/>
        </w:rPr>
        <w:t>’</w:t>
      </w:r>
      <w:r w:rsidR="003308BD">
        <w:rPr>
          <w:rFonts w:ascii="Times New Roman" w:hAnsi="Times New Roman"/>
          <w:color w:val="000000"/>
        </w:rPr>
        <w:t xml:space="preserve"> greater emphasis on potential mates</w:t>
      </w:r>
      <w:r w:rsidR="008B34A6">
        <w:rPr>
          <w:rFonts w:ascii="Times New Roman" w:hAnsi="Times New Roman"/>
          <w:color w:val="000000"/>
        </w:rPr>
        <w:t>’</w:t>
      </w:r>
      <w:r w:rsidR="003308BD">
        <w:rPr>
          <w:rFonts w:ascii="Times New Roman" w:hAnsi="Times New Roman"/>
          <w:color w:val="000000"/>
        </w:rPr>
        <w:t xml:space="preserve"> economic resources by suggesting that it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increases the likelihood of survival for their children.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supports their innate need for a large territory.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allows them to acquire a greater variety of time-saving appliances.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increases females</w:t>
            </w:r>
            <w:r w:rsidR="008B34A6" w:rsidRPr="00634EBA">
              <w:rPr>
                <w:rFonts w:ascii="Times New Roman" w:hAnsi="Times New Roman"/>
                <w:color w:val="000000"/>
              </w:rPr>
              <w:t>’</w:t>
            </w:r>
            <w:r w:rsidRPr="00634EBA">
              <w:rPr>
                <w:rFonts w:ascii="Times New Roman" w:hAnsi="Times New Roman"/>
                <w:color w:val="000000"/>
              </w:rPr>
              <w:t xml:space="preserve"> confidence about the maternity of their children.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1.2 Psychology’s Modern History</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D52867">
        <w:rPr>
          <w:rFonts w:ascii="Times New Roman" w:hAnsi="Times New Roman"/>
          <w:color w:val="000000"/>
        </w:rPr>
        <w:t>Think Critically</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72%</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103</w:t>
      </w:r>
      <w:r w:rsidR="003308BD">
        <w:rPr>
          <w:rFonts w:ascii="Times New Roman" w:hAnsi="Times New Roman"/>
          <w:color w:val="000000"/>
        </w:rPr>
        <w:t>.</w:t>
      </w:r>
      <w:r w:rsidR="003308BD">
        <w:rPr>
          <w:rFonts w:ascii="Times New Roman" w:hAnsi="Times New Roman"/>
          <w:color w:val="000000"/>
        </w:rPr>
        <w:tab/>
        <w:t>The individual MOST closely associated with the recent development of positive psychology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David Buss.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Roger Sperry.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James Olds.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Martin Seligman.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4</w:t>
      </w:r>
      <w:r>
        <w:rPr>
          <w:rFonts w:ascii="Times New Roman" w:hAnsi="Times New Roman"/>
          <w:color w:val="000000"/>
        </w:rPr>
        <w:t>.</w:t>
      </w:r>
      <w:r>
        <w:rPr>
          <w:rFonts w:ascii="Times New Roman" w:hAnsi="Times New Roman"/>
          <w:color w:val="000000"/>
        </w:rPr>
        <w:tab/>
        <w:t xml:space="preserve">You are interviewing a new member of the psychology department for the university newspaper. The faculty member states, </w:t>
      </w:r>
      <w:r w:rsidR="008B34A6">
        <w:rPr>
          <w:rFonts w:ascii="Times New Roman" w:hAnsi="Times New Roman"/>
          <w:color w:val="000000"/>
        </w:rPr>
        <w:t>“</w:t>
      </w:r>
      <w:r>
        <w:rPr>
          <w:rFonts w:ascii="Times New Roman" w:hAnsi="Times New Roman"/>
          <w:color w:val="000000"/>
        </w:rPr>
        <w:t>Psychology has historically devoted too much attention to pathology, weakness, and suffering.</w:t>
      </w:r>
      <w:r w:rsidR="008B34A6">
        <w:rPr>
          <w:rFonts w:ascii="Times New Roman" w:hAnsi="Times New Roman"/>
          <w:color w:val="000000"/>
        </w:rPr>
        <w:t>”</w:t>
      </w:r>
      <w:r>
        <w:rPr>
          <w:rFonts w:ascii="Times New Roman" w:hAnsi="Times New Roman"/>
          <w:color w:val="000000"/>
        </w:rPr>
        <w:t xml:space="preserve"> This faculty member</w:t>
      </w:r>
      <w:r w:rsidR="008B34A6">
        <w:rPr>
          <w:rFonts w:ascii="Times New Roman" w:hAnsi="Times New Roman"/>
          <w:color w:val="000000"/>
        </w:rPr>
        <w:t>’</w:t>
      </w:r>
      <w:r>
        <w:rPr>
          <w:rFonts w:ascii="Times New Roman" w:hAnsi="Times New Roman"/>
          <w:color w:val="000000"/>
        </w:rPr>
        <w:t>s views are MOST similar to the views held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Martin Seligman.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Richard Buss.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Sigmund Freud.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Carl Rogers.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5</w:t>
      </w:r>
      <w:r>
        <w:rPr>
          <w:rFonts w:ascii="Times New Roman" w:hAnsi="Times New Roman"/>
          <w:color w:val="000000"/>
        </w:rPr>
        <w:t>.</w:t>
      </w:r>
      <w:r>
        <w:rPr>
          <w:rFonts w:ascii="Times New Roman" w:hAnsi="Times New Roman"/>
          <w:color w:val="000000"/>
        </w:rPr>
        <w:tab/>
        <w:t>The viewpoint in psychology that uses theory and research to understand the adaptive, creative, and fulfilling aspects of human existence is known 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evolutionary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positive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applied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rsidP="00D5286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6</w:t>
      </w:r>
      <w:r>
        <w:rPr>
          <w:rFonts w:ascii="Times New Roman" w:hAnsi="Times New Roman"/>
          <w:color w:val="000000"/>
        </w:rPr>
        <w:t>.</w:t>
      </w:r>
      <w:r>
        <w:rPr>
          <w:rFonts w:ascii="Times New Roman" w:hAnsi="Times New Roman"/>
          <w:color w:val="000000"/>
        </w:rPr>
        <w:tab/>
        <w:t>Topics such as courage, tolerance, creativity, and integrity reflect the interest of the positive psychology movement in the study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positive subjective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positive individual traits.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positive institutions and communities.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positive life events.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1.2 Psychology’s Modern History</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7</w:t>
      </w:r>
      <w:r>
        <w:rPr>
          <w:rFonts w:ascii="Times New Roman" w:hAnsi="Times New Roman"/>
          <w:color w:val="000000"/>
        </w:rPr>
        <w:t>.</w:t>
      </w:r>
      <w:r>
        <w:rPr>
          <w:rFonts w:ascii="Times New Roman" w:hAnsi="Times New Roman"/>
          <w:color w:val="000000"/>
        </w:rPr>
        <w:tab/>
        <w:t>According to the definition of psychology that appears in your textbook, psychology is both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science and a profession.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theory and an academic discipline.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school of thought and an occupation.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cognitive process and an undergraduate major.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5D4F6E"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5D4F6E" w:rsidRPr="005D4F6E" w:rsidRDefault="005D4F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96%</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8</w:t>
      </w:r>
      <w:r>
        <w:rPr>
          <w:rFonts w:ascii="Times New Roman" w:hAnsi="Times New Roman"/>
          <w:color w:val="000000"/>
        </w:rPr>
        <w:t>.</w:t>
      </w:r>
      <w:r>
        <w:rPr>
          <w:rFonts w:ascii="Times New Roman" w:hAnsi="Times New Roman"/>
          <w:color w:val="000000"/>
        </w:rPr>
        <w:tab/>
        <w:t>Over the last 50 years, membership in the American Psychological Association has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decreased.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remained the same.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increased dramatically.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first increased and then decreased.</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92%</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sidR="00C473E7">
        <w:rPr>
          <w:rFonts w:ascii="Times New Roman" w:hAnsi="Times New Roman"/>
          <w:color w:val="000000"/>
        </w:rPr>
        <w:t>9</w:t>
      </w:r>
      <w:r>
        <w:rPr>
          <w:rFonts w:ascii="Times New Roman" w:hAnsi="Times New Roman"/>
          <w:color w:val="000000"/>
        </w:rPr>
        <w:t>.</w:t>
      </w:r>
      <w:r>
        <w:rPr>
          <w:rFonts w:ascii="Times New Roman" w:hAnsi="Times New Roman"/>
          <w:color w:val="000000"/>
        </w:rPr>
        <w:tab/>
        <w:t>Of all doctoral degrees awarded in the sciences and humanities, psychology accounts for about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5%.</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10%.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20%.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50%.</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C473E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110</w:t>
      </w:r>
      <w:r w:rsidR="003308BD">
        <w:rPr>
          <w:rFonts w:ascii="Times New Roman" w:hAnsi="Times New Roman"/>
          <w:color w:val="000000"/>
        </w:rPr>
        <w:t>.</w:t>
      </w:r>
      <w:r w:rsidR="003308BD">
        <w:rPr>
          <w:rFonts w:ascii="Times New Roman" w:hAnsi="Times New Roman"/>
          <w:color w:val="000000"/>
        </w:rPr>
        <w:tab/>
        <w:t xml:space="preserve">One of the </w:t>
      </w:r>
      <w:r w:rsidR="009A5A45">
        <w:rPr>
          <w:rFonts w:ascii="Times New Roman" w:hAnsi="Times New Roman"/>
          <w:color w:val="000000"/>
        </w:rPr>
        <w:t>key</w:t>
      </w:r>
      <w:r w:rsidR="003308BD">
        <w:rPr>
          <w:rFonts w:ascii="Times New Roman" w:hAnsi="Times New Roman"/>
          <w:color w:val="000000"/>
        </w:rPr>
        <w:t xml:space="preserve"> changes that has occurred in psychology over time is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has become increasingly less applied in its focus.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number of clinicians is decreasing.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psychologists have gone from being specialists to being generalists.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fewer psychologists now work in colleges and universities.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C473E7">
        <w:rPr>
          <w:rFonts w:ascii="Times New Roman" w:hAnsi="Times New Roman"/>
          <w:color w:val="000000"/>
        </w:rPr>
        <w:t>111</w:t>
      </w:r>
      <w:r>
        <w:rPr>
          <w:rFonts w:ascii="Times New Roman" w:hAnsi="Times New Roman"/>
          <w:color w:val="000000"/>
        </w:rPr>
        <w:t>.</w:t>
      </w:r>
      <w:r>
        <w:rPr>
          <w:rFonts w:ascii="Times New Roman" w:hAnsi="Times New Roman"/>
          <w:color w:val="000000"/>
        </w:rPr>
        <w:tab/>
        <w:t>Which of the following is NOT included in the text</w:t>
      </w:r>
      <w:r w:rsidR="008B34A6">
        <w:rPr>
          <w:rFonts w:ascii="Times New Roman" w:hAnsi="Times New Roman"/>
          <w:color w:val="000000"/>
        </w:rPr>
        <w:t>’</w:t>
      </w:r>
      <w:r>
        <w:rPr>
          <w:rFonts w:ascii="Times New Roman" w:hAnsi="Times New Roman"/>
          <w:color w:val="000000"/>
        </w:rPr>
        <w:t>s definition of psychology?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a profession that solves practical problems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studies behavior including physiological and cognitive processes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studies primarily the unconscious mind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a science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C473E7">
        <w:rPr>
          <w:rFonts w:ascii="Times New Roman" w:hAnsi="Times New Roman"/>
          <w:color w:val="000000"/>
        </w:rPr>
        <w:t>12</w:t>
      </w:r>
      <w:r>
        <w:rPr>
          <w:rFonts w:ascii="Times New Roman" w:hAnsi="Times New Roman"/>
          <w:color w:val="000000"/>
        </w:rPr>
        <w:t>.</w:t>
      </w:r>
      <w:r>
        <w:rPr>
          <w:rFonts w:ascii="Times New Roman" w:hAnsi="Times New Roman"/>
          <w:color w:val="000000"/>
        </w:rPr>
        <w:tab/>
        <w:t>Colleges and universities are the primary work setting for approximately ____ of American psychologists.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10%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rsidP="001807CA">
            <w:pPr>
              <w:keepLines/>
              <w:suppressAutoHyphens/>
              <w:autoSpaceDE w:val="0"/>
              <w:autoSpaceDN w:val="0"/>
              <w:adjustRightInd w:val="0"/>
              <w:spacing w:after="0" w:line="240" w:lineRule="auto"/>
              <w:rPr>
                <w:rFonts w:ascii="Times New Roman" w:hAnsi="Times New Roman"/>
                <w:color w:val="000000"/>
              </w:rPr>
            </w:pPr>
            <w:del w:id="61" w:author="Jeff" w:date="2015-05-11T09:14:00Z">
              <w:r w:rsidRPr="00634EBA" w:rsidDel="001807CA">
                <w:rPr>
                  <w:rFonts w:ascii="Times New Roman" w:hAnsi="Times New Roman"/>
                  <w:color w:val="000000"/>
                </w:rPr>
                <w:delText>30</w:delText>
              </w:r>
            </w:del>
            <w:ins w:id="62" w:author="Jeff" w:date="2015-05-11T09:14:00Z">
              <w:r w:rsidR="001807CA">
                <w:rPr>
                  <w:rFonts w:ascii="Times New Roman" w:hAnsi="Times New Roman"/>
                  <w:color w:val="000000"/>
                </w:rPr>
                <w:t>25</w:t>
              </w:r>
            </w:ins>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50%</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70%</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C473E7">
        <w:rPr>
          <w:rFonts w:ascii="Times New Roman" w:hAnsi="Times New Roman"/>
          <w:color w:val="000000"/>
        </w:rPr>
        <w:t>3</w:t>
      </w:r>
      <w:r>
        <w:rPr>
          <w:rFonts w:ascii="Times New Roman" w:hAnsi="Times New Roman"/>
          <w:color w:val="000000"/>
        </w:rPr>
        <w:t>.</w:t>
      </w:r>
      <w:r>
        <w:rPr>
          <w:rFonts w:ascii="Times New Roman" w:hAnsi="Times New Roman"/>
          <w:color w:val="000000"/>
        </w:rPr>
        <w:tab/>
        <w:t>Which of the following is NOT listed in the textbook as a major area of research in psychology?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Industrial/organizational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72%</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C473E7">
        <w:rPr>
          <w:rFonts w:ascii="Times New Roman" w:hAnsi="Times New Roman"/>
          <w:color w:val="000000"/>
        </w:rPr>
        <w:t>4</w:t>
      </w:r>
      <w:r>
        <w:rPr>
          <w:rFonts w:ascii="Times New Roman" w:hAnsi="Times New Roman"/>
          <w:color w:val="000000"/>
        </w:rPr>
        <w:t>.</w:t>
      </w:r>
      <w:r>
        <w:rPr>
          <w:rFonts w:ascii="Times New Roman" w:hAnsi="Times New Roman"/>
          <w:color w:val="000000"/>
        </w:rPr>
        <w:tab/>
        <w:t>If you were having problems with severe depression, the type of psychologist that would be the greatest help to you would be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developmental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social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clinical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experimental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C473E7">
        <w:rPr>
          <w:rFonts w:ascii="Times New Roman" w:hAnsi="Times New Roman"/>
          <w:color w:val="000000"/>
        </w:rPr>
        <w:t>5</w:t>
      </w:r>
      <w:r>
        <w:rPr>
          <w:rFonts w:ascii="Times New Roman" w:hAnsi="Times New Roman"/>
          <w:color w:val="000000"/>
        </w:rPr>
        <w:t>.</w:t>
      </w:r>
      <w:r>
        <w:rPr>
          <w:rFonts w:ascii="Times New Roman" w:hAnsi="Times New Roman"/>
          <w:color w:val="000000"/>
        </w:rPr>
        <w:tab/>
        <w:t>A psychologist whose major interest focuses on how behavior changes as a function of age would probably be considered a</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97%</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2B4D98">
        <w:rPr>
          <w:rFonts w:ascii="Times New Roman" w:hAnsi="Times New Roman"/>
          <w:color w:val="000000"/>
        </w:rPr>
        <w:t>6</w:t>
      </w:r>
      <w:r>
        <w:rPr>
          <w:rFonts w:ascii="Times New Roman" w:hAnsi="Times New Roman"/>
          <w:color w:val="000000"/>
        </w:rPr>
        <w:t>.</w:t>
      </w:r>
      <w:r>
        <w:rPr>
          <w:rFonts w:ascii="Times New Roman" w:hAnsi="Times New Roman"/>
          <w:color w:val="000000"/>
        </w:rPr>
        <w:tab/>
        <w:t>A psychologist who is interested in the psychological effect of aging would MOST likely specialize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96%</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117</w:t>
      </w:r>
      <w:r w:rsidR="003308BD">
        <w:rPr>
          <w:rFonts w:ascii="Times New Roman" w:hAnsi="Times New Roman"/>
          <w:color w:val="000000"/>
        </w:rPr>
        <w:t>.</w:t>
      </w:r>
      <w:r w:rsidR="003308BD">
        <w:rPr>
          <w:rFonts w:ascii="Times New Roman" w:hAnsi="Times New Roman"/>
          <w:color w:val="000000"/>
        </w:rPr>
        <w:tab/>
        <w:t>Larry is a graduate student whose major area of interest is social psychology. You should expect that Larry is MOST interested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ways in which physical or genetic factors influence and determine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internal factors that lead people to act consistently across a variety of situations.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people relate to each other and influence each other.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ways in which behavior and mental processes change over a lifetime.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FA4E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w:t>
      </w:r>
      <w:r w:rsidR="009A5A45">
        <w:rPr>
          <w:rFonts w:ascii="Times New Roman" w:hAnsi="Times New Roman"/>
          <w:color w:val="000000"/>
        </w:rPr>
        <w:t>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2B4D98">
        <w:rPr>
          <w:rFonts w:ascii="Times New Roman" w:hAnsi="Times New Roman"/>
          <w:color w:val="000000"/>
        </w:rPr>
        <w:t>8</w:t>
      </w:r>
      <w:r>
        <w:rPr>
          <w:rFonts w:ascii="Times New Roman" w:hAnsi="Times New Roman"/>
          <w:color w:val="000000"/>
        </w:rPr>
        <w:t>.</w:t>
      </w:r>
      <w:r>
        <w:rPr>
          <w:rFonts w:ascii="Times New Roman" w:hAnsi="Times New Roman"/>
          <w:color w:val="000000"/>
        </w:rPr>
        <w:tab/>
        <w:t>Which of the following questions would a social psychologist be MOST likely to ask?</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stable is personality over the lifespan?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Why do we like some people and not others?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What effect does anxiety have on test performance?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Do depressed people think differently than non-depressed people?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83%</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sidR="002B4D98">
        <w:rPr>
          <w:rFonts w:ascii="Times New Roman" w:hAnsi="Times New Roman"/>
          <w:color w:val="000000"/>
        </w:rPr>
        <w:t>9</w:t>
      </w:r>
      <w:r>
        <w:rPr>
          <w:rFonts w:ascii="Times New Roman" w:hAnsi="Times New Roman"/>
          <w:color w:val="000000"/>
        </w:rPr>
        <w:t>.</w:t>
      </w:r>
      <w:r>
        <w:rPr>
          <w:rFonts w:ascii="Times New Roman" w:hAnsi="Times New Roman"/>
          <w:color w:val="000000"/>
        </w:rPr>
        <w:tab/>
        <w:t>Which of the following areas of research in psychology is concerned with understanding the role of the endocrine system in the regulation of behavior?</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83%</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120</w:t>
      </w:r>
      <w:r w:rsidR="003308BD">
        <w:rPr>
          <w:rFonts w:ascii="Times New Roman" w:hAnsi="Times New Roman"/>
          <w:color w:val="000000"/>
        </w:rPr>
        <w:t>.</w:t>
      </w:r>
      <w:r w:rsidR="003308BD">
        <w:rPr>
          <w:rFonts w:ascii="Times New Roman" w:hAnsi="Times New Roman"/>
          <w:color w:val="000000"/>
        </w:rPr>
        <w:tab/>
        <w:t xml:space="preserve">Which of the following </w:t>
      </w:r>
      <w:ins w:id="63" w:author="Jeff" w:date="2015-05-11T09:17:00Z">
        <w:r w:rsidR="00A8065B">
          <w:rPr>
            <w:rFonts w:ascii="Times New Roman" w:hAnsi="Times New Roman"/>
            <w:color w:val="000000"/>
          </w:rPr>
          <w:t xml:space="preserve">questions </w:t>
        </w:r>
      </w:ins>
      <w:r w:rsidR="003308BD">
        <w:rPr>
          <w:rFonts w:ascii="Times New Roman" w:hAnsi="Times New Roman"/>
          <w:color w:val="000000"/>
        </w:rPr>
        <w:t>would a physiological psychologist be MOST likely to ask?</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do hormones affect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Why do we like some people and not others?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What effect does reward have on learning?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What are the stages of problem-solving?</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87%</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2B4D98">
        <w:rPr>
          <w:rFonts w:ascii="Times New Roman" w:hAnsi="Times New Roman"/>
          <w:color w:val="000000"/>
        </w:rPr>
        <w:t>21</w:t>
      </w:r>
      <w:r>
        <w:rPr>
          <w:rFonts w:ascii="Times New Roman" w:hAnsi="Times New Roman"/>
          <w:color w:val="000000"/>
        </w:rPr>
        <w:t>.</w:t>
      </w:r>
      <w:r>
        <w:rPr>
          <w:rFonts w:ascii="Times New Roman" w:hAnsi="Times New Roman"/>
          <w:color w:val="000000"/>
        </w:rPr>
        <w:tab/>
        <w:t>A psychologist who studies information processing and decision-making would probably be considered a</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2B4D98">
        <w:rPr>
          <w:rFonts w:ascii="Times New Roman" w:hAnsi="Times New Roman"/>
          <w:color w:val="000000"/>
        </w:rPr>
        <w:t>22</w:t>
      </w:r>
      <w:r>
        <w:rPr>
          <w:rFonts w:ascii="Times New Roman" w:hAnsi="Times New Roman"/>
          <w:color w:val="000000"/>
        </w:rPr>
        <w:t>.</w:t>
      </w:r>
      <w:r>
        <w:rPr>
          <w:rFonts w:ascii="Times New Roman" w:hAnsi="Times New Roman"/>
          <w:color w:val="000000"/>
        </w:rPr>
        <w:tab/>
        <w:t>Ramon is a graduate student whose major area of interest is cognitive psychology. You should expect that Ramon is MOST interested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rsidP="00D1076A">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understanding mental processes such as memory and </w:t>
            </w:r>
            <w:del w:id="64" w:author="Jeff" w:date="2015-05-11T10:47:00Z">
              <w:r w:rsidRPr="00634EBA" w:rsidDel="00D1076A">
                <w:rPr>
                  <w:rFonts w:ascii="Times New Roman" w:hAnsi="Times New Roman"/>
                  <w:color w:val="000000"/>
                </w:rPr>
                <w:delText>learning</w:delText>
              </w:r>
            </w:del>
            <w:ins w:id="65" w:author="Jeff" w:date="2015-05-11T10:47:00Z">
              <w:r w:rsidR="00D1076A">
                <w:rPr>
                  <w:rFonts w:ascii="Times New Roman" w:hAnsi="Times New Roman"/>
                  <w:color w:val="000000"/>
                </w:rPr>
                <w:t>language</w:t>
              </w:r>
            </w:ins>
            <w:r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ways in which physical or genetic factors influence and determine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internal factors that lead people to act consistently across a variety of situations.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people relate to each other and influence each other.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3</w:t>
      </w:r>
      <w:r>
        <w:rPr>
          <w:rFonts w:ascii="Times New Roman" w:hAnsi="Times New Roman"/>
          <w:color w:val="000000"/>
        </w:rPr>
        <w:t>.</w:t>
      </w:r>
      <w:r>
        <w:rPr>
          <w:rFonts w:ascii="Times New Roman" w:hAnsi="Times New Roman"/>
          <w:color w:val="000000"/>
        </w:rPr>
        <w:tab/>
        <w:t>Brooke is a graduate student whose major area of interest is in describing and understanding the consistency in people</w:t>
      </w:r>
      <w:r w:rsidR="008B34A6">
        <w:rPr>
          <w:rFonts w:ascii="Times New Roman" w:hAnsi="Times New Roman"/>
          <w:color w:val="000000"/>
        </w:rPr>
        <w:t>’</w:t>
      </w:r>
      <w:r>
        <w:rPr>
          <w:rFonts w:ascii="Times New Roman" w:hAnsi="Times New Roman"/>
          <w:color w:val="000000"/>
        </w:rPr>
        <w:t>s behavior. Which research is Brooke MOST likely to specialize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Personality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4</w:t>
      </w:r>
      <w:r>
        <w:rPr>
          <w:rFonts w:ascii="Times New Roman" w:hAnsi="Times New Roman"/>
          <w:color w:val="000000"/>
        </w:rPr>
        <w:t>.</w:t>
      </w:r>
      <w:r>
        <w:rPr>
          <w:rFonts w:ascii="Times New Roman" w:hAnsi="Times New Roman"/>
          <w:color w:val="000000"/>
        </w:rPr>
        <w:tab/>
        <w:t>Dr. Somers studies psychological topics such as attitude formation and change and how groups influence people</w:t>
      </w:r>
      <w:r w:rsidR="008B34A6">
        <w:rPr>
          <w:rFonts w:ascii="Times New Roman" w:hAnsi="Times New Roman"/>
          <w:color w:val="000000"/>
        </w:rPr>
        <w:t>’</w:t>
      </w:r>
      <w:r>
        <w:rPr>
          <w:rFonts w:ascii="Times New Roman" w:hAnsi="Times New Roman"/>
          <w:color w:val="000000"/>
        </w:rPr>
        <w:t>s behavior. Which of the following BEST categorizes Dr. Somers</w:t>
      </w:r>
      <w:r w:rsidR="008B34A6">
        <w:rPr>
          <w:rFonts w:ascii="Times New Roman" w:hAnsi="Times New Roman"/>
          <w:color w:val="000000"/>
        </w:rPr>
        <w:t>’</w:t>
      </w:r>
      <w:r>
        <w:rPr>
          <w:rFonts w:ascii="Times New Roman" w:hAnsi="Times New Roman"/>
          <w:color w:val="000000"/>
        </w:rPr>
        <w:t xml:space="preserve"> research specialization?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Personality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5</w:t>
      </w:r>
      <w:r>
        <w:rPr>
          <w:rFonts w:ascii="Times New Roman" w:hAnsi="Times New Roman"/>
          <w:color w:val="000000"/>
        </w:rPr>
        <w:t>.</w:t>
      </w:r>
      <w:r>
        <w:rPr>
          <w:rFonts w:ascii="Times New Roman" w:hAnsi="Times New Roman"/>
          <w:color w:val="000000"/>
        </w:rPr>
        <w:tab/>
        <w:t>Marie is a graduate student whose major area of interest is personality psychology. You should expect that Marie is MOST interested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ways in which physical or genetic factors influence and determine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how people relate to each other and influence each other.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factors that lead people to act consistently across a variety of situations.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ways in which behavior and mental processes change over a lifetime.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6</w:t>
      </w:r>
      <w:r>
        <w:rPr>
          <w:rFonts w:ascii="Times New Roman" w:hAnsi="Times New Roman"/>
          <w:color w:val="000000"/>
        </w:rPr>
        <w:t>.</w:t>
      </w:r>
      <w:r>
        <w:rPr>
          <w:rFonts w:ascii="Times New Roman" w:hAnsi="Times New Roman"/>
          <w:color w:val="000000"/>
        </w:rPr>
        <w:tab/>
        <w:t>Which of the following areas of research in psychology is concerned with assessing individual differences, developing tests, and developing new statistical techniques?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95%</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7</w:t>
      </w:r>
      <w:r>
        <w:rPr>
          <w:rFonts w:ascii="Times New Roman" w:hAnsi="Times New Roman"/>
          <w:color w:val="000000"/>
        </w:rPr>
        <w:t>.</w:t>
      </w:r>
      <w:r>
        <w:rPr>
          <w:rFonts w:ascii="Times New Roman" w:hAnsi="Times New Roman"/>
          <w:color w:val="000000"/>
        </w:rPr>
        <w:tab/>
        <w:t>Pablo is a graduate student whose major area of interest is the measurement of behavior and capacities and the development of psychological tests. Which research is Pablo MOST likely to specialize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Del="00A37F9E" w:rsidRDefault="003308BD" w:rsidP="00A37F9E">
      <w:pPr>
        <w:keepLines/>
        <w:tabs>
          <w:tab w:val="right" w:pos="-180"/>
          <w:tab w:val="left" w:pos="0"/>
        </w:tabs>
        <w:suppressAutoHyphens/>
        <w:autoSpaceDE w:val="0"/>
        <w:autoSpaceDN w:val="0"/>
        <w:adjustRightInd w:val="0"/>
        <w:spacing w:after="0" w:line="240" w:lineRule="auto"/>
        <w:ind w:hanging="630"/>
        <w:rPr>
          <w:del w:id="66" w:author="Jeff" w:date="2015-05-13T07:39:00Z"/>
          <w:rFonts w:ascii="Times New Roman" w:hAnsi="Times New Roman"/>
          <w:color w:val="000000"/>
        </w:rPr>
      </w:pPr>
      <w:r>
        <w:rPr>
          <w:rFonts w:ascii="Times New Roman" w:hAnsi="Times New Roman"/>
          <w:color w:val="000000"/>
        </w:rPr>
        <w:tab/>
      </w:r>
      <w:del w:id="67" w:author="Jeff" w:date="2015-05-13T07:39:00Z">
        <w:r w:rsidDel="00A37F9E">
          <w:rPr>
            <w:rFonts w:ascii="Times New Roman" w:hAnsi="Times New Roman"/>
            <w:color w:val="000000"/>
          </w:rPr>
          <w:delText>125.</w:delText>
        </w:r>
        <w:r w:rsidDel="00A37F9E">
          <w:rPr>
            <w:rFonts w:ascii="Times New Roman" w:hAnsi="Times New Roman"/>
            <w:color w:val="000000"/>
          </w:rPr>
          <w:tab/>
          <w:delText>Currently, the two largest areas of specialization in research-oriented psychology are</w:delText>
        </w:r>
      </w:del>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rsidDel="00A37F9E">
        <w:tblPrEx>
          <w:tblCellMar>
            <w:top w:w="0" w:type="dxa"/>
            <w:bottom w:w="0" w:type="dxa"/>
          </w:tblCellMar>
        </w:tblPrEx>
        <w:trPr>
          <w:del w:id="68" w:author="Jeff" w:date="2015-05-13T07:39:00Z"/>
        </w:trPr>
        <w:tc>
          <w:tcPr>
            <w:tcW w:w="36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69" w:author="Jeff" w:date="2015-05-13T07:39:00Z"/>
                <w:rFonts w:ascii="Times New Roman" w:hAnsi="Times New Roman"/>
                <w:color w:val="000000"/>
              </w:rPr>
            </w:pPr>
            <w:del w:id="70" w:author="Jeff" w:date="2015-05-13T07:39:00Z">
              <w:r w:rsidRPr="00634EBA" w:rsidDel="00A37F9E">
                <w:rPr>
                  <w:rFonts w:ascii="Times New Roman" w:hAnsi="Times New Roman"/>
                  <w:color w:val="000000"/>
                </w:rPr>
                <w:delText>a.</w:delText>
              </w:r>
            </w:del>
          </w:p>
        </w:tc>
        <w:tc>
          <w:tcPr>
            <w:tcW w:w="810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71" w:author="Jeff" w:date="2015-05-13T07:39:00Z"/>
                <w:rFonts w:ascii="Times New Roman" w:hAnsi="Times New Roman"/>
                <w:color w:val="000000"/>
              </w:rPr>
            </w:pPr>
            <w:del w:id="72" w:author="Jeff" w:date="2015-05-13T07:39:00Z">
              <w:r w:rsidRPr="00634EBA" w:rsidDel="00A37F9E">
                <w:rPr>
                  <w:rFonts w:ascii="Times New Roman" w:hAnsi="Times New Roman"/>
                  <w:color w:val="000000"/>
                </w:rPr>
                <w:delText>clinical and counseling.</w:delText>
              </w:r>
            </w:del>
          </w:p>
        </w:tc>
      </w:tr>
      <w:tr w:rsidR="003308BD" w:rsidRPr="00634EBA" w:rsidDel="00A37F9E">
        <w:tblPrEx>
          <w:tblCellMar>
            <w:top w:w="0" w:type="dxa"/>
            <w:bottom w:w="0" w:type="dxa"/>
          </w:tblCellMar>
        </w:tblPrEx>
        <w:trPr>
          <w:del w:id="73" w:author="Jeff" w:date="2015-05-13T07:39:00Z"/>
        </w:trPr>
        <w:tc>
          <w:tcPr>
            <w:tcW w:w="36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74" w:author="Jeff" w:date="2015-05-13T07:39:00Z"/>
                <w:rFonts w:ascii="Times New Roman" w:hAnsi="Times New Roman"/>
                <w:color w:val="000000"/>
              </w:rPr>
            </w:pPr>
            <w:del w:id="75" w:author="Jeff" w:date="2015-05-13T07:39:00Z">
              <w:r w:rsidRPr="00634EBA" w:rsidDel="00A37F9E">
                <w:rPr>
                  <w:rFonts w:ascii="Times New Roman" w:hAnsi="Times New Roman"/>
                  <w:color w:val="000000"/>
                </w:rPr>
                <w:delText>b.</w:delText>
              </w:r>
            </w:del>
          </w:p>
        </w:tc>
        <w:tc>
          <w:tcPr>
            <w:tcW w:w="810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76" w:author="Jeff" w:date="2015-05-13T07:39:00Z"/>
                <w:rFonts w:ascii="Times New Roman" w:hAnsi="Times New Roman"/>
                <w:color w:val="000000"/>
              </w:rPr>
            </w:pPr>
            <w:del w:id="77" w:author="Jeff" w:date="2015-05-13T07:39:00Z">
              <w:r w:rsidRPr="00634EBA" w:rsidDel="00A37F9E">
                <w:rPr>
                  <w:rFonts w:ascii="Times New Roman" w:hAnsi="Times New Roman"/>
                  <w:color w:val="000000"/>
                </w:rPr>
                <w:delText>developmental and clinical.</w:delText>
              </w:r>
            </w:del>
          </w:p>
        </w:tc>
      </w:tr>
      <w:tr w:rsidR="003308BD" w:rsidRPr="00634EBA" w:rsidDel="00A37F9E">
        <w:tblPrEx>
          <w:tblCellMar>
            <w:top w:w="0" w:type="dxa"/>
            <w:bottom w:w="0" w:type="dxa"/>
          </w:tblCellMar>
        </w:tblPrEx>
        <w:trPr>
          <w:del w:id="78" w:author="Jeff" w:date="2015-05-13T07:39:00Z"/>
        </w:trPr>
        <w:tc>
          <w:tcPr>
            <w:tcW w:w="36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79" w:author="Jeff" w:date="2015-05-13T07:39:00Z"/>
                <w:rFonts w:ascii="Times New Roman" w:hAnsi="Times New Roman"/>
                <w:color w:val="000000"/>
              </w:rPr>
            </w:pPr>
            <w:del w:id="80" w:author="Jeff" w:date="2015-05-13T07:39:00Z">
              <w:r w:rsidRPr="00634EBA" w:rsidDel="00A37F9E">
                <w:rPr>
                  <w:rFonts w:ascii="Times New Roman" w:hAnsi="Times New Roman"/>
                  <w:color w:val="000000"/>
                </w:rPr>
                <w:delText>c.</w:delText>
              </w:r>
            </w:del>
          </w:p>
        </w:tc>
        <w:tc>
          <w:tcPr>
            <w:tcW w:w="810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81" w:author="Jeff" w:date="2015-05-13T07:39:00Z"/>
                <w:rFonts w:ascii="Times New Roman" w:hAnsi="Times New Roman"/>
                <w:color w:val="000000"/>
              </w:rPr>
            </w:pPr>
            <w:del w:id="82" w:author="Jeff" w:date="2015-05-13T07:39:00Z">
              <w:r w:rsidRPr="00634EBA" w:rsidDel="00A37F9E">
                <w:rPr>
                  <w:rFonts w:ascii="Times New Roman" w:hAnsi="Times New Roman"/>
                  <w:color w:val="000000"/>
                </w:rPr>
                <w:delText>developmental and social.</w:delText>
              </w:r>
            </w:del>
          </w:p>
        </w:tc>
      </w:tr>
      <w:tr w:rsidR="003308BD" w:rsidRPr="00634EBA" w:rsidDel="00A37F9E">
        <w:tblPrEx>
          <w:tblCellMar>
            <w:top w:w="0" w:type="dxa"/>
            <w:bottom w:w="0" w:type="dxa"/>
          </w:tblCellMar>
        </w:tblPrEx>
        <w:trPr>
          <w:del w:id="83" w:author="Jeff" w:date="2015-05-13T07:39:00Z"/>
        </w:trPr>
        <w:tc>
          <w:tcPr>
            <w:tcW w:w="36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84" w:author="Jeff" w:date="2015-05-13T07:39:00Z"/>
                <w:rFonts w:ascii="Times New Roman" w:hAnsi="Times New Roman"/>
                <w:color w:val="000000"/>
              </w:rPr>
            </w:pPr>
            <w:del w:id="85" w:author="Jeff" w:date="2015-05-13T07:39:00Z">
              <w:r w:rsidRPr="00634EBA" w:rsidDel="00A37F9E">
                <w:rPr>
                  <w:rFonts w:ascii="Times New Roman" w:hAnsi="Times New Roman"/>
                  <w:color w:val="000000"/>
                </w:rPr>
                <w:delText>d.</w:delText>
              </w:r>
            </w:del>
          </w:p>
        </w:tc>
        <w:tc>
          <w:tcPr>
            <w:tcW w:w="8100" w:type="dxa"/>
            <w:tcBorders>
              <w:top w:val="nil"/>
              <w:left w:val="nil"/>
              <w:bottom w:val="nil"/>
              <w:right w:val="nil"/>
            </w:tcBorders>
          </w:tcPr>
          <w:p w:rsidR="003308BD" w:rsidRPr="00634EBA" w:rsidDel="00A37F9E" w:rsidRDefault="003308BD" w:rsidP="00A37F9E">
            <w:pPr>
              <w:keepLines/>
              <w:suppressAutoHyphens/>
              <w:autoSpaceDE w:val="0"/>
              <w:autoSpaceDN w:val="0"/>
              <w:adjustRightInd w:val="0"/>
              <w:spacing w:after="0" w:line="240" w:lineRule="auto"/>
              <w:rPr>
                <w:del w:id="86" w:author="Jeff" w:date="2015-05-13T07:39:00Z"/>
                <w:rFonts w:ascii="Times New Roman" w:hAnsi="Times New Roman"/>
                <w:color w:val="000000"/>
              </w:rPr>
            </w:pPr>
            <w:del w:id="87" w:author="Jeff" w:date="2015-05-13T07:39:00Z">
              <w:r w:rsidRPr="00634EBA" w:rsidDel="00A37F9E">
                <w:rPr>
                  <w:rFonts w:ascii="Times New Roman" w:hAnsi="Times New Roman"/>
                  <w:color w:val="000000"/>
                </w:rPr>
                <w:delText>social and counseling.</w:delText>
              </w:r>
            </w:del>
          </w:p>
        </w:tc>
      </w:tr>
    </w:tbl>
    <w:p w:rsidR="003308BD" w:rsidDel="00A37F9E" w:rsidRDefault="003308BD" w:rsidP="00A37F9E">
      <w:pPr>
        <w:widowControl w:val="0"/>
        <w:suppressAutoHyphens/>
        <w:autoSpaceDE w:val="0"/>
        <w:autoSpaceDN w:val="0"/>
        <w:adjustRightInd w:val="0"/>
        <w:spacing w:after="0" w:line="240" w:lineRule="auto"/>
        <w:rPr>
          <w:del w:id="88" w:author="Jeff" w:date="2015-05-13T07:39:00Z"/>
          <w:rFonts w:ascii="Times New Roman" w:hAnsi="Times New Roman"/>
          <w:color w:val="000000"/>
          <w:sz w:val="2"/>
          <w:szCs w:val="2"/>
        </w:rPr>
      </w:pPr>
    </w:p>
    <w:p w:rsidR="003308BD" w:rsidDel="00A37F9E" w:rsidRDefault="003308BD" w:rsidP="00A37F9E">
      <w:pPr>
        <w:widowControl w:val="0"/>
        <w:suppressAutoHyphens/>
        <w:autoSpaceDE w:val="0"/>
        <w:autoSpaceDN w:val="0"/>
        <w:adjustRightInd w:val="0"/>
        <w:spacing w:after="1" w:line="240" w:lineRule="auto"/>
        <w:rPr>
          <w:del w:id="89" w:author="Jeff" w:date="2015-05-13T07:39:00Z"/>
          <w:rFonts w:ascii="Times New Roman" w:hAnsi="Times New Roman"/>
          <w:color w:val="000000"/>
          <w:sz w:val="12"/>
          <w:szCs w:val="12"/>
        </w:rPr>
      </w:pPr>
    </w:p>
    <w:p w:rsidR="003308BD" w:rsidDel="00A37F9E" w:rsidRDefault="003308BD" w:rsidP="00A37F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90" w:author="Jeff" w:date="2015-05-13T07:39:00Z"/>
          <w:rFonts w:ascii="Times New Roman" w:hAnsi="Times New Roman"/>
          <w:color w:val="000000"/>
        </w:rPr>
      </w:pPr>
      <w:del w:id="91" w:author="Jeff" w:date="2015-05-13T07:39:00Z">
        <w:r w:rsidDel="00A37F9E">
          <w:rPr>
            <w:rFonts w:ascii="Times New Roman" w:hAnsi="Times New Roman"/>
            <w:color w:val="000000"/>
          </w:rPr>
          <w:delText>ANS:</w:delText>
        </w:r>
        <w:r w:rsidDel="00A37F9E">
          <w:rPr>
            <w:rFonts w:ascii="Times New Roman" w:hAnsi="Times New Roman"/>
            <w:color w:val="000000"/>
          </w:rPr>
          <w:tab/>
          <w:delText>C</w:delText>
        </w:r>
        <w:r w:rsidDel="00A37F9E">
          <w:rPr>
            <w:rFonts w:ascii="Times New Roman" w:hAnsi="Times New Roman"/>
            <w:color w:val="000000"/>
          </w:rPr>
          <w:tab/>
          <w:delText>PTS:</w:delText>
        </w:r>
        <w:r w:rsidDel="00A37F9E">
          <w:rPr>
            <w:rFonts w:ascii="Times New Roman" w:hAnsi="Times New Roman"/>
            <w:color w:val="000000"/>
          </w:rPr>
          <w:tab/>
          <w:delText>1</w:delText>
        </w:r>
        <w:r w:rsidDel="00A37F9E">
          <w:rPr>
            <w:rFonts w:ascii="Times New Roman" w:hAnsi="Times New Roman"/>
            <w:color w:val="000000"/>
          </w:rPr>
          <w:tab/>
          <w:delText>REF:</w:delText>
        </w:r>
        <w:r w:rsidDel="00A37F9E">
          <w:rPr>
            <w:rFonts w:ascii="Times New Roman" w:hAnsi="Times New Roman"/>
            <w:color w:val="000000"/>
          </w:rPr>
          <w:tab/>
        </w:r>
        <w:r w:rsidR="005D20AD" w:rsidDel="00A37F9E">
          <w:rPr>
            <w:rFonts w:ascii="Times New Roman" w:hAnsi="Times New Roman"/>
            <w:color w:val="000000"/>
          </w:rPr>
          <w:delText>1.3 Psychology Today: Vigorous and Diversified</w:delText>
        </w:r>
      </w:del>
    </w:p>
    <w:p w:rsidR="003308BD" w:rsidRDefault="009A5A45" w:rsidP="00A37F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del w:id="92" w:author="Jeff" w:date="2015-05-13T07:39:00Z">
        <w:r w:rsidDel="00A37F9E">
          <w:rPr>
            <w:rFonts w:ascii="Times New Roman" w:hAnsi="Times New Roman"/>
            <w:color w:val="000000"/>
          </w:rPr>
          <w:delText>DIF</w:delText>
        </w:r>
        <w:r w:rsidR="003308BD" w:rsidDel="00A37F9E">
          <w:rPr>
            <w:rFonts w:ascii="Times New Roman" w:hAnsi="Times New Roman"/>
            <w:color w:val="000000"/>
          </w:rPr>
          <w:delText>:</w:delText>
        </w:r>
        <w:r w:rsidR="003308BD" w:rsidDel="00A37F9E">
          <w:rPr>
            <w:rFonts w:ascii="Times New Roman" w:hAnsi="Times New Roman"/>
            <w:color w:val="000000"/>
          </w:rPr>
          <w:tab/>
        </w:r>
        <w:r w:rsidR="00F42605" w:rsidDel="00A37F9E">
          <w:rPr>
            <w:rFonts w:ascii="Times New Roman" w:hAnsi="Times New Roman"/>
            <w:color w:val="000000"/>
          </w:rPr>
          <w:delText>Understand</w:delText>
        </w:r>
      </w:del>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8</w:t>
      </w:r>
      <w:r>
        <w:rPr>
          <w:rFonts w:ascii="Times New Roman" w:hAnsi="Times New Roman"/>
          <w:color w:val="000000"/>
        </w:rPr>
        <w:t>.</w:t>
      </w:r>
      <w:r>
        <w:rPr>
          <w:rFonts w:ascii="Times New Roman" w:hAnsi="Times New Roman"/>
          <w:color w:val="000000"/>
        </w:rPr>
        <w:tab/>
        <w:t>____ psychologists are concerned with changes in behavior throughout the lifespan.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Personality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sidR="002B4D98">
        <w:rPr>
          <w:rFonts w:ascii="Times New Roman" w:hAnsi="Times New Roman"/>
          <w:color w:val="000000"/>
        </w:rPr>
        <w:t>9</w:t>
      </w:r>
      <w:r>
        <w:rPr>
          <w:rFonts w:ascii="Times New Roman" w:hAnsi="Times New Roman"/>
          <w:color w:val="000000"/>
        </w:rPr>
        <w:t>.</w:t>
      </w:r>
      <w:r>
        <w:rPr>
          <w:rFonts w:ascii="Times New Roman" w:hAnsi="Times New Roman"/>
          <w:color w:val="000000"/>
        </w:rPr>
        <w:tab/>
        <w:t>Which field of psychology studies attitude change and group behavior?</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psychoanalysis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130</w:t>
      </w:r>
      <w:r w:rsidR="003308BD">
        <w:rPr>
          <w:rFonts w:ascii="Times New Roman" w:hAnsi="Times New Roman"/>
          <w:color w:val="000000"/>
        </w:rPr>
        <w:t>.</w:t>
      </w:r>
      <w:r w:rsidR="003308BD">
        <w:rPr>
          <w:rFonts w:ascii="Times New Roman" w:hAnsi="Times New Roman"/>
          <w:color w:val="000000"/>
        </w:rPr>
        <w:tab/>
        <w:t>A newspaper article reported a study by a psychologist in which the attitudes of men and women toward traditional sex roles were studied. MOST likely, the researcher was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cognitive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counseling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developmental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social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131</w:t>
      </w:r>
      <w:r w:rsidR="003308BD">
        <w:rPr>
          <w:rFonts w:ascii="Times New Roman" w:hAnsi="Times New Roman"/>
          <w:color w:val="000000"/>
        </w:rPr>
        <w:t>.</w:t>
      </w:r>
      <w:r w:rsidR="003308BD">
        <w:rPr>
          <w:rFonts w:ascii="Times New Roman" w:hAnsi="Times New Roman"/>
          <w:color w:val="000000"/>
        </w:rPr>
        <w:tab/>
        <w:t>The area of research specialization in psychology that studies many of the traditional topics in psychology (such as sensation, learning, motivation)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2</w:t>
      </w:r>
      <w:r>
        <w:rPr>
          <w:rFonts w:ascii="Times New Roman" w:hAnsi="Times New Roman"/>
          <w:color w:val="000000"/>
        </w:rPr>
        <w:t>.</w:t>
      </w:r>
      <w:r>
        <w:rPr>
          <w:rFonts w:ascii="Times New Roman" w:hAnsi="Times New Roman"/>
          <w:color w:val="000000"/>
        </w:rPr>
        <w:tab/>
        <w:t>Jane</w:t>
      </w:r>
      <w:r w:rsidR="008B34A6">
        <w:rPr>
          <w:rFonts w:ascii="Times New Roman" w:hAnsi="Times New Roman"/>
          <w:color w:val="000000"/>
        </w:rPr>
        <w:t>’</w:t>
      </w:r>
      <w:r>
        <w:rPr>
          <w:rFonts w:ascii="Times New Roman" w:hAnsi="Times New Roman"/>
          <w:color w:val="000000"/>
        </w:rPr>
        <w:t>s thyroid gland has become inactive and, as a result, she is becoming lethargic and has gained weight. We know that the thyroid gland can cause this reaction because of studies conducted by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medical psychologists.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psychologists.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psychologists.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3</w:t>
      </w:r>
      <w:r>
        <w:rPr>
          <w:rFonts w:ascii="Times New Roman" w:hAnsi="Times New Roman"/>
          <w:color w:val="000000"/>
        </w:rPr>
        <w:t>.</w:t>
      </w:r>
      <w:r>
        <w:rPr>
          <w:rFonts w:ascii="Times New Roman" w:hAnsi="Times New Roman"/>
          <w:color w:val="000000"/>
        </w:rPr>
        <w:tab/>
        <w:t>Elizabeth is interested in the best way to study achievement among middle-school children, and she is also interested in the factors that underlie student motivation. Elizabeth would MOST likely describe her research interests 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4</w:t>
      </w:r>
      <w:r>
        <w:rPr>
          <w:rFonts w:ascii="Times New Roman" w:hAnsi="Times New Roman"/>
          <w:color w:val="000000"/>
        </w:rPr>
        <w:t>.</w:t>
      </w:r>
      <w:r>
        <w:rPr>
          <w:rFonts w:ascii="Times New Roman" w:hAnsi="Times New Roman"/>
          <w:color w:val="000000"/>
        </w:rPr>
        <w:tab/>
        <w:t>The area of psychological research that is MOST relevant to the causation, prevention, and treatment of illness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health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physiological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psychiatry.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5</w:t>
      </w:r>
      <w:r>
        <w:rPr>
          <w:rFonts w:ascii="Times New Roman" w:hAnsi="Times New Roman"/>
          <w:color w:val="000000"/>
        </w:rPr>
        <w:t>.</w:t>
      </w:r>
      <w:r>
        <w:rPr>
          <w:rFonts w:ascii="Times New Roman" w:hAnsi="Times New Roman"/>
          <w:color w:val="000000"/>
        </w:rPr>
        <w:tab/>
        <w:t>Which of the following areas is MOST likely to be classified as an applied area of specialization in psychology?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psychometrics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counseling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developmental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6</w:t>
      </w:r>
      <w:r>
        <w:rPr>
          <w:rFonts w:ascii="Times New Roman" w:hAnsi="Times New Roman"/>
          <w:color w:val="000000"/>
        </w:rPr>
        <w:t>.</w:t>
      </w:r>
      <w:r>
        <w:rPr>
          <w:rFonts w:ascii="Times New Roman" w:hAnsi="Times New Roman"/>
          <w:color w:val="000000"/>
        </w:rPr>
        <w:tab/>
        <w:t>Which of the following areas is MOST similar to clinical psychology?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School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Counseling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1.3 Psychology Today: Vigorous and Diversified</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D2E39">
        <w:rPr>
          <w:rFonts w:ascii="Times New Roman" w:hAnsi="Times New Roman"/>
          <w:color w:val="000000"/>
        </w:rPr>
        <w:t>Think Critically</w:t>
      </w:r>
      <w:r>
        <w:rPr>
          <w:rFonts w:ascii="Times New Roman" w:hAnsi="Times New Roman"/>
          <w:color w:val="000000"/>
        </w:rPr>
        <w:tab/>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94%</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7</w:t>
      </w:r>
      <w:r>
        <w:rPr>
          <w:rFonts w:ascii="Times New Roman" w:hAnsi="Times New Roman"/>
          <w:color w:val="000000"/>
        </w:rPr>
        <w:t>.</w:t>
      </w:r>
      <w:r>
        <w:rPr>
          <w:rFonts w:ascii="Times New Roman" w:hAnsi="Times New Roman"/>
          <w:color w:val="000000"/>
        </w:rPr>
        <w:tab/>
        <w:t>Dr. Lopez is a psychologist who evaluates, diagnoses, and treats people with everyday problems of moderate severity. What type of psychologist is Dr. Lopez?</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educational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counseling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school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industrial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8</w:t>
      </w:r>
      <w:r>
        <w:rPr>
          <w:rFonts w:ascii="Times New Roman" w:hAnsi="Times New Roman"/>
          <w:color w:val="000000"/>
        </w:rPr>
        <w:t>.</w:t>
      </w:r>
      <w:r>
        <w:rPr>
          <w:rFonts w:ascii="Times New Roman" w:hAnsi="Times New Roman"/>
          <w:color w:val="000000"/>
        </w:rPr>
        <w:tab/>
        <w:t>A psychologist who works on trying to increase job satisfaction and productivity in a large company would MOST likely have received training in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counseling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 and school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 and organizational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sidR="002B4D98">
        <w:rPr>
          <w:rFonts w:ascii="Times New Roman" w:hAnsi="Times New Roman"/>
          <w:color w:val="000000"/>
        </w:rPr>
        <w:t>9</w:t>
      </w:r>
      <w:r>
        <w:rPr>
          <w:rFonts w:ascii="Times New Roman" w:hAnsi="Times New Roman"/>
          <w:color w:val="000000"/>
        </w:rPr>
        <w:t>.</w:t>
      </w:r>
      <w:r>
        <w:rPr>
          <w:rFonts w:ascii="Times New Roman" w:hAnsi="Times New Roman"/>
          <w:color w:val="000000"/>
        </w:rPr>
        <w:tab/>
        <w:t>Sally is a psychologist interested improving curriculum design, achievement testing, and teacher training. What type of psychologist is Sally?</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educational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counseling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school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industrial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140</w:t>
      </w:r>
      <w:r w:rsidR="003308BD">
        <w:rPr>
          <w:rFonts w:ascii="Times New Roman" w:hAnsi="Times New Roman"/>
          <w:color w:val="000000"/>
        </w:rPr>
        <w:t>.</w:t>
      </w:r>
      <w:r w:rsidR="003308BD">
        <w:rPr>
          <w:rFonts w:ascii="Times New Roman" w:hAnsi="Times New Roman"/>
          <w:color w:val="000000"/>
        </w:rPr>
        <w:tab/>
        <w:t>Dr</w:t>
      </w:r>
      <w:r w:rsidR="009B61EA">
        <w:rPr>
          <w:rFonts w:ascii="Times New Roman" w:hAnsi="Times New Roman"/>
          <w:color w:val="000000"/>
        </w:rPr>
        <w:t>.</w:t>
      </w:r>
      <w:r w:rsidR="003308BD">
        <w:rPr>
          <w:rFonts w:ascii="Times New Roman" w:hAnsi="Times New Roman"/>
          <w:color w:val="000000"/>
        </w:rPr>
        <w:t xml:space="preserve"> Hawkins is a psychologist who spends her day working in an elementary school testing and counseling children who are having difficulty in school. What type of applied psychologist is Dr. Hawkins?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educational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counseling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school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industrial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 19-22</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141</w:t>
      </w:r>
      <w:r w:rsidR="003308BD">
        <w:rPr>
          <w:rFonts w:ascii="Times New Roman" w:hAnsi="Times New Roman"/>
          <w:color w:val="000000"/>
        </w:rPr>
        <w:t>.</w:t>
      </w:r>
      <w:r w:rsidR="003308BD">
        <w:rPr>
          <w:rFonts w:ascii="Times New Roman" w:hAnsi="Times New Roman"/>
          <w:color w:val="000000"/>
        </w:rPr>
        <w:tab/>
        <w:t>The most widely practiced professional specialty in psychology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 and school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industrial/organizational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142</w:t>
      </w:r>
      <w:r w:rsidR="003308BD">
        <w:rPr>
          <w:rFonts w:ascii="Times New Roman" w:hAnsi="Times New Roman"/>
          <w:color w:val="000000"/>
        </w:rPr>
        <w:t>.</w:t>
      </w:r>
      <w:r w:rsidR="003308BD">
        <w:rPr>
          <w:rFonts w:ascii="Times New Roman" w:hAnsi="Times New Roman"/>
          <w:color w:val="000000"/>
        </w:rPr>
        <w:tab/>
        <w:t>Not including clinical or counseling psychologists, the two most common specialties in applied psychology are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school psychology and forensic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forensic psychology and clinical neuropsychology.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industrial/organizational psychology and clinical neuropsychology.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school psychology and industrial/organizational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3</w:t>
      </w:r>
      <w:r>
        <w:rPr>
          <w:rFonts w:ascii="Times New Roman" w:hAnsi="Times New Roman"/>
          <w:color w:val="000000"/>
        </w:rPr>
        <w:t>.</w:t>
      </w:r>
      <w:r>
        <w:rPr>
          <w:rFonts w:ascii="Times New Roman" w:hAnsi="Times New Roman"/>
          <w:color w:val="000000"/>
        </w:rPr>
        <w:tab/>
        <w:t>Which of the following is a medical doctor who specializes in diagnosing and treating mental disorders?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clinical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counseling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psychiatrist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physiological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4</w:t>
      </w:r>
      <w:r>
        <w:rPr>
          <w:rFonts w:ascii="Times New Roman" w:hAnsi="Times New Roman"/>
          <w:color w:val="000000"/>
        </w:rPr>
        <w:t>.</w:t>
      </w:r>
      <w:r>
        <w:rPr>
          <w:rFonts w:ascii="Times New Roman" w:hAnsi="Times New Roman"/>
          <w:color w:val="000000"/>
        </w:rPr>
        <w:tab/>
        <w:t>An area of specialization in applied psychology that is primarily involved in the treatment of less severe problems of everyday life (such as marriage counseling)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counseling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cognitive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5</w:t>
      </w:r>
      <w:r>
        <w:rPr>
          <w:rFonts w:ascii="Times New Roman" w:hAnsi="Times New Roman"/>
          <w:color w:val="000000"/>
        </w:rPr>
        <w:t>.</w:t>
      </w:r>
      <w:r>
        <w:rPr>
          <w:rFonts w:ascii="Times New Roman" w:hAnsi="Times New Roman"/>
          <w:color w:val="000000"/>
        </w:rPr>
        <w:tab/>
        <w:t>Which of the following areas of specialization in psychology is involved with the development of curricula and the training of teachers?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school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experimental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industrial/organizational psychology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6</w:t>
      </w:r>
      <w:r>
        <w:rPr>
          <w:rFonts w:ascii="Times New Roman" w:hAnsi="Times New Roman"/>
          <w:color w:val="000000"/>
        </w:rPr>
        <w:t>.</w:t>
      </w:r>
      <w:r>
        <w:rPr>
          <w:rFonts w:ascii="Times New Roman" w:hAnsi="Times New Roman"/>
          <w:color w:val="000000"/>
        </w:rPr>
        <w:tab/>
        <w:t>As the result of a breakdown in communication, morale is low among employees in a local factory. A(n) ____ would be the MOST likely to be helpful in restoring communication and improving morale.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educational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industrial/organizational psychologist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psychologist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7</w:t>
      </w:r>
      <w:r>
        <w:rPr>
          <w:rFonts w:ascii="Times New Roman" w:hAnsi="Times New Roman"/>
          <w:color w:val="000000"/>
        </w:rPr>
        <w:t>.</w:t>
      </w:r>
      <w:r>
        <w:rPr>
          <w:rFonts w:ascii="Times New Roman" w:hAnsi="Times New Roman"/>
          <w:color w:val="000000"/>
        </w:rPr>
        <w:tab/>
        <w:t>Which of the following professionals receive general training in medicine and receive an M.D. (medical doctor) degree?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psychiatrists only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clinical psychologists only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counseling psychologists only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both psychiatrists and clinical psychologists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1.3 Psychology Today: Vigorous and Diversified</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8</w:t>
      </w:r>
      <w:r>
        <w:rPr>
          <w:rFonts w:ascii="Times New Roman" w:hAnsi="Times New Roman"/>
          <w:color w:val="000000"/>
        </w:rPr>
        <w:t>.</w:t>
      </w:r>
      <w:r>
        <w:rPr>
          <w:rFonts w:ascii="Times New Roman" w:hAnsi="Times New Roman"/>
          <w:color w:val="000000"/>
        </w:rPr>
        <w:tab/>
        <w:t>The idea that psychology is empirical suggests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reason and logic are primary to psychology.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conclusions should be guided by theories.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conclusions should be based on direct observation.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research should focus on underlying, internal events.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1.4 Seven Unifying Themes</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52%</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Del="006F1085" w:rsidRDefault="003308BD" w:rsidP="006F1085">
      <w:pPr>
        <w:keepLines/>
        <w:tabs>
          <w:tab w:val="right" w:pos="-180"/>
          <w:tab w:val="left" w:pos="0"/>
        </w:tabs>
        <w:suppressAutoHyphens/>
        <w:autoSpaceDE w:val="0"/>
        <w:autoSpaceDN w:val="0"/>
        <w:adjustRightInd w:val="0"/>
        <w:spacing w:after="0" w:line="240" w:lineRule="auto"/>
        <w:ind w:hanging="630"/>
        <w:rPr>
          <w:del w:id="93" w:author="Jeff" w:date="2015-05-13T07:37:00Z"/>
          <w:rFonts w:ascii="Times New Roman" w:hAnsi="Times New Roman"/>
          <w:color w:val="000000"/>
        </w:rPr>
      </w:pPr>
      <w:r>
        <w:rPr>
          <w:rFonts w:ascii="Times New Roman" w:hAnsi="Times New Roman"/>
          <w:color w:val="000000"/>
        </w:rPr>
        <w:tab/>
      </w:r>
      <w:del w:id="94" w:author="Jeff" w:date="2015-05-13T07:37:00Z">
        <w:r w:rsidDel="006F1085">
          <w:rPr>
            <w:rFonts w:ascii="Times New Roman" w:hAnsi="Times New Roman"/>
            <w:color w:val="000000"/>
          </w:rPr>
          <w:delText>147.</w:delText>
        </w:r>
        <w:r w:rsidDel="006F1085">
          <w:rPr>
            <w:rFonts w:ascii="Times New Roman" w:hAnsi="Times New Roman"/>
            <w:color w:val="000000"/>
          </w:rPr>
          <w:tab/>
          <w:delText>Empiricism means that knowledge should be acquired through</w:delText>
        </w:r>
      </w:del>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rsidDel="006F1085">
        <w:tblPrEx>
          <w:tblCellMar>
            <w:top w:w="0" w:type="dxa"/>
            <w:bottom w:w="0" w:type="dxa"/>
          </w:tblCellMar>
        </w:tblPrEx>
        <w:trPr>
          <w:del w:id="95" w:author="Jeff" w:date="2015-05-13T07:37:00Z"/>
        </w:trPr>
        <w:tc>
          <w:tcPr>
            <w:tcW w:w="36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96" w:author="Jeff" w:date="2015-05-13T07:37:00Z"/>
                <w:rFonts w:ascii="Times New Roman" w:hAnsi="Times New Roman"/>
                <w:color w:val="000000"/>
              </w:rPr>
            </w:pPr>
            <w:del w:id="97" w:author="Jeff" w:date="2015-05-13T07:37:00Z">
              <w:r w:rsidRPr="00634EBA" w:rsidDel="006F1085">
                <w:rPr>
                  <w:rFonts w:ascii="Times New Roman" w:hAnsi="Times New Roman"/>
                  <w:color w:val="000000"/>
                </w:rPr>
                <w:delText>a.</w:delText>
              </w:r>
            </w:del>
          </w:p>
        </w:tc>
        <w:tc>
          <w:tcPr>
            <w:tcW w:w="810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98" w:author="Jeff" w:date="2015-05-13T07:37:00Z"/>
                <w:rFonts w:ascii="Times New Roman" w:hAnsi="Times New Roman"/>
                <w:color w:val="000000"/>
              </w:rPr>
            </w:pPr>
            <w:del w:id="99" w:author="Jeff" w:date="2015-05-13T07:37:00Z">
              <w:r w:rsidRPr="00634EBA" w:rsidDel="006F1085">
                <w:rPr>
                  <w:rFonts w:ascii="Times New Roman" w:hAnsi="Times New Roman"/>
                  <w:color w:val="000000"/>
                </w:rPr>
                <w:delText>logical reasoning.</w:delText>
              </w:r>
            </w:del>
          </w:p>
        </w:tc>
      </w:tr>
      <w:tr w:rsidR="003308BD" w:rsidRPr="00634EBA" w:rsidDel="006F1085">
        <w:tblPrEx>
          <w:tblCellMar>
            <w:top w:w="0" w:type="dxa"/>
            <w:bottom w:w="0" w:type="dxa"/>
          </w:tblCellMar>
        </w:tblPrEx>
        <w:trPr>
          <w:del w:id="100" w:author="Jeff" w:date="2015-05-13T07:37:00Z"/>
        </w:trPr>
        <w:tc>
          <w:tcPr>
            <w:tcW w:w="36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101" w:author="Jeff" w:date="2015-05-13T07:37:00Z"/>
                <w:rFonts w:ascii="Times New Roman" w:hAnsi="Times New Roman"/>
                <w:color w:val="000000"/>
              </w:rPr>
            </w:pPr>
            <w:del w:id="102" w:author="Jeff" w:date="2015-05-13T07:37:00Z">
              <w:r w:rsidRPr="00634EBA" w:rsidDel="006F1085">
                <w:rPr>
                  <w:rFonts w:ascii="Times New Roman" w:hAnsi="Times New Roman"/>
                  <w:color w:val="000000"/>
                </w:rPr>
                <w:delText>b.</w:delText>
              </w:r>
            </w:del>
          </w:p>
        </w:tc>
        <w:tc>
          <w:tcPr>
            <w:tcW w:w="810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103" w:author="Jeff" w:date="2015-05-13T07:37:00Z"/>
                <w:rFonts w:ascii="Times New Roman" w:hAnsi="Times New Roman"/>
                <w:color w:val="000000"/>
              </w:rPr>
            </w:pPr>
            <w:del w:id="104" w:author="Jeff" w:date="2015-05-13T07:37:00Z">
              <w:r w:rsidRPr="00634EBA" w:rsidDel="006F1085">
                <w:rPr>
                  <w:rFonts w:ascii="Times New Roman" w:hAnsi="Times New Roman"/>
                  <w:color w:val="000000"/>
                </w:rPr>
                <w:delText>common sense.</w:delText>
              </w:r>
            </w:del>
          </w:p>
        </w:tc>
      </w:tr>
      <w:tr w:rsidR="003308BD" w:rsidRPr="00634EBA" w:rsidDel="006F1085">
        <w:tblPrEx>
          <w:tblCellMar>
            <w:top w:w="0" w:type="dxa"/>
            <w:bottom w:w="0" w:type="dxa"/>
          </w:tblCellMar>
        </w:tblPrEx>
        <w:trPr>
          <w:del w:id="105" w:author="Jeff" w:date="2015-05-13T07:37:00Z"/>
        </w:trPr>
        <w:tc>
          <w:tcPr>
            <w:tcW w:w="36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106" w:author="Jeff" w:date="2015-05-13T07:37:00Z"/>
                <w:rFonts w:ascii="Times New Roman" w:hAnsi="Times New Roman"/>
                <w:color w:val="000000"/>
              </w:rPr>
            </w:pPr>
            <w:del w:id="107" w:author="Jeff" w:date="2015-05-13T07:37:00Z">
              <w:r w:rsidRPr="00634EBA" w:rsidDel="006F1085">
                <w:rPr>
                  <w:rFonts w:ascii="Times New Roman" w:hAnsi="Times New Roman"/>
                  <w:color w:val="000000"/>
                </w:rPr>
                <w:delText>c.</w:delText>
              </w:r>
            </w:del>
          </w:p>
        </w:tc>
        <w:tc>
          <w:tcPr>
            <w:tcW w:w="810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108" w:author="Jeff" w:date="2015-05-13T07:37:00Z"/>
                <w:rFonts w:ascii="Times New Roman" w:hAnsi="Times New Roman"/>
                <w:color w:val="000000"/>
              </w:rPr>
            </w:pPr>
            <w:del w:id="109" w:author="Jeff" w:date="2015-05-13T07:37:00Z">
              <w:r w:rsidRPr="00634EBA" w:rsidDel="006F1085">
                <w:rPr>
                  <w:rFonts w:ascii="Times New Roman" w:hAnsi="Times New Roman"/>
                  <w:color w:val="000000"/>
                </w:rPr>
                <w:delText>historical tradition.</w:delText>
              </w:r>
            </w:del>
          </w:p>
        </w:tc>
      </w:tr>
      <w:tr w:rsidR="003308BD" w:rsidRPr="00634EBA" w:rsidDel="006F1085">
        <w:tblPrEx>
          <w:tblCellMar>
            <w:top w:w="0" w:type="dxa"/>
            <w:bottom w:w="0" w:type="dxa"/>
          </w:tblCellMar>
        </w:tblPrEx>
        <w:trPr>
          <w:del w:id="110" w:author="Jeff" w:date="2015-05-13T07:37:00Z"/>
        </w:trPr>
        <w:tc>
          <w:tcPr>
            <w:tcW w:w="36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111" w:author="Jeff" w:date="2015-05-13T07:37:00Z"/>
                <w:rFonts w:ascii="Times New Roman" w:hAnsi="Times New Roman"/>
                <w:color w:val="000000"/>
              </w:rPr>
            </w:pPr>
            <w:del w:id="112" w:author="Jeff" w:date="2015-05-13T07:37:00Z">
              <w:r w:rsidRPr="00634EBA" w:rsidDel="006F1085">
                <w:rPr>
                  <w:rFonts w:ascii="Times New Roman" w:hAnsi="Times New Roman"/>
                  <w:color w:val="000000"/>
                </w:rPr>
                <w:delText>d.</w:delText>
              </w:r>
            </w:del>
          </w:p>
        </w:tc>
        <w:tc>
          <w:tcPr>
            <w:tcW w:w="8100" w:type="dxa"/>
            <w:tcBorders>
              <w:top w:val="nil"/>
              <w:left w:val="nil"/>
              <w:bottom w:val="nil"/>
              <w:right w:val="nil"/>
            </w:tcBorders>
          </w:tcPr>
          <w:p w:rsidR="003308BD" w:rsidRPr="00634EBA" w:rsidDel="006F1085" w:rsidRDefault="003308BD" w:rsidP="006F1085">
            <w:pPr>
              <w:keepLines/>
              <w:suppressAutoHyphens/>
              <w:autoSpaceDE w:val="0"/>
              <w:autoSpaceDN w:val="0"/>
              <w:adjustRightInd w:val="0"/>
              <w:spacing w:after="0" w:line="240" w:lineRule="auto"/>
              <w:rPr>
                <w:del w:id="113" w:author="Jeff" w:date="2015-05-13T07:37:00Z"/>
                <w:rFonts w:ascii="Times New Roman" w:hAnsi="Times New Roman"/>
                <w:color w:val="000000"/>
              </w:rPr>
            </w:pPr>
            <w:del w:id="114" w:author="Jeff" w:date="2015-05-13T07:37:00Z">
              <w:r w:rsidRPr="00634EBA" w:rsidDel="006F1085">
                <w:rPr>
                  <w:rFonts w:ascii="Times New Roman" w:hAnsi="Times New Roman"/>
                  <w:color w:val="000000"/>
                </w:rPr>
                <w:delText>direct observation.</w:delText>
              </w:r>
            </w:del>
          </w:p>
        </w:tc>
      </w:tr>
    </w:tbl>
    <w:p w:rsidR="003308BD" w:rsidDel="006F1085" w:rsidRDefault="003308BD" w:rsidP="006F1085">
      <w:pPr>
        <w:widowControl w:val="0"/>
        <w:suppressAutoHyphens/>
        <w:autoSpaceDE w:val="0"/>
        <w:autoSpaceDN w:val="0"/>
        <w:adjustRightInd w:val="0"/>
        <w:spacing w:after="0" w:line="240" w:lineRule="auto"/>
        <w:rPr>
          <w:del w:id="115" w:author="Jeff" w:date="2015-05-13T07:37:00Z"/>
          <w:rFonts w:ascii="Times New Roman" w:hAnsi="Times New Roman"/>
          <w:color w:val="000000"/>
          <w:sz w:val="2"/>
          <w:szCs w:val="2"/>
        </w:rPr>
      </w:pPr>
    </w:p>
    <w:p w:rsidR="003308BD" w:rsidDel="006F1085" w:rsidRDefault="003308BD" w:rsidP="006F1085">
      <w:pPr>
        <w:widowControl w:val="0"/>
        <w:suppressAutoHyphens/>
        <w:autoSpaceDE w:val="0"/>
        <w:autoSpaceDN w:val="0"/>
        <w:adjustRightInd w:val="0"/>
        <w:spacing w:after="1" w:line="240" w:lineRule="auto"/>
        <w:rPr>
          <w:del w:id="116" w:author="Jeff" w:date="2015-05-13T07:37:00Z"/>
          <w:rFonts w:ascii="Times New Roman" w:hAnsi="Times New Roman"/>
          <w:color w:val="000000"/>
          <w:sz w:val="12"/>
          <w:szCs w:val="12"/>
        </w:rPr>
      </w:pPr>
    </w:p>
    <w:p w:rsidR="003308BD" w:rsidDel="006F1085" w:rsidRDefault="003308BD" w:rsidP="006F1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17" w:author="Jeff" w:date="2015-05-13T07:37:00Z"/>
          <w:rFonts w:ascii="Times New Roman" w:hAnsi="Times New Roman"/>
          <w:color w:val="000000"/>
        </w:rPr>
      </w:pPr>
      <w:del w:id="118" w:author="Jeff" w:date="2015-05-13T07:37:00Z">
        <w:r w:rsidDel="006F1085">
          <w:rPr>
            <w:rFonts w:ascii="Times New Roman" w:hAnsi="Times New Roman"/>
            <w:color w:val="000000"/>
          </w:rPr>
          <w:delText>ANS:</w:delText>
        </w:r>
        <w:r w:rsidDel="006F1085">
          <w:rPr>
            <w:rFonts w:ascii="Times New Roman" w:hAnsi="Times New Roman"/>
            <w:color w:val="000000"/>
          </w:rPr>
          <w:tab/>
          <w:delText>D</w:delText>
        </w:r>
        <w:r w:rsidDel="006F1085">
          <w:rPr>
            <w:rFonts w:ascii="Times New Roman" w:hAnsi="Times New Roman"/>
            <w:color w:val="000000"/>
          </w:rPr>
          <w:tab/>
          <w:delText>PTS:</w:delText>
        </w:r>
        <w:r w:rsidDel="006F1085">
          <w:rPr>
            <w:rFonts w:ascii="Times New Roman" w:hAnsi="Times New Roman"/>
            <w:color w:val="000000"/>
          </w:rPr>
          <w:tab/>
          <w:delText>1</w:delText>
        </w:r>
        <w:r w:rsidDel="006F1085">
          <w:rPr>
            <w:rFonts w:ascii="Times New Roman" w:hAnsi="Times New Roman"/>
            <w:color w:val="000000"/>
          </w:rPr>
          <w:tab/>
        </w:r>
        <w:r w:rsidDel="006F1085">
          <w:rPr>
            <w:rFonts w:ascii="Times New Roman" w:hAnsi="Times New Roman"/>
            <w:color w:val="000000"/>
          </w:rPr>
          <w:tab/>
        </w:r>
      </w:del>
    </w:p>
    <w:p w:rsidR="006206DD" w:rsidDel="006F1085" w:rsidRDefault="003308BD" w:rsidP="006F1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19" w:author="Jeff" w:date="2015-05-13T07:37:00Z"/>
          <w:rFonts w:ascii="Times New Roman" w:hAnsi="Times New Roman"/>
          <w:color w:val="000000"/>
        </w:rPr>
      </w:pPr>
      <w:del w:id="120" w:author="Jeff" w:date="2015-05-13T07:37:00Z">
        <w:r w:rsidDel="006F1085">
          <w:rPr>
            <w:rFonts w:ascii="Times New Roman" w:hAnsi="Times New Roman"/>
            <w:color w:val="000000"/>
          </w:rPr>
          <w:delText>REF:</w:delText>
        </w:r>
        <w:r w:rsidDel="006F1085">
          <w:rPr>
            <w:rFonts w:ascii="Times New Roman" w:hAnsi="Times New Roman"/>
            <w:color w:val="000000"/>
          </w:rPr>
          <w:tab/>
        </w:r>
        <w:r w:rsidR="005D20AD" w:rsidDel="006F1085">
          <w:rPr>
            <w:rFonts w:ascii="Times New Roman" w:hAnsi="Times New Roman"/>
            <w:color w:val="000000"/>
          </w:rPr>
          <w:delText>1.4 Seven Unifying Themes</w:delText>
        </w:r>
        <w:r w:rsidDel="006F1085">
          <w:rPr>
            <w:rFonts w:ascii="Times New Roman" w:hAnsi="Times New Roman"/>
            <w:color w:val="000000"/>
          </w:rPr>
          <w:tab/>
        </w:r>
        <w:r w:rsidR="009A5A45" w:rsidDel="006F1085">
          <w:rPr>
            <w:rFonts w:ascii="Times New Roman" w:hAnsi="Times New Roman"/>
            <w:color w:val="000000"/>
          </w:rPr>
          <w:delText>DIF</w:delText>
        </w:r>
        <w:r w:rsidDel="006F1085">
          <w:rPr>
            <w:rFonts w:ascii="Times New Roman" w:hAnsi="Times New Roman"/>
            <w:color w:val="000000"/>
          </w:rPr>
          <w:delText>:</w:delText>
        </w:r>
        <w:r w:rsidDel="006F1085">
          <w:rPr>
            <w:rFonts w:ascii="Times New Roman" w:hAnsi="Times New Roman"/>
            <w:color w:val="000000"/>
          </w:rPr>
          <w:tab/>
        </w:r>
        <w:r w:rsidR="00F42605" w:rsidDel="006F1085">
          <w:rPr>
            <w:rFonts w:ascii="Times New Roman" w:hAnsi="Times New Roman"/>
            <w:color w:val="000000"/>
          </w:rPr>
          <w:delText>Understand</w:delText>
        </w:r>
      </w:del>
    </w:p>
    <w:p w:rsidR="006206DD" w:rsidRPr="006206DD" w:rsidRDefault="006206DD" w:rsidP="006F10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del w:id="121" w:author="Jeff" w:date="2015-05-13T07:37:00Z">
        <w:r w:rsidDel="006F1085">
          <w:rPr>
            <w:rFonts w:ascii="Times New Roman" w:hAnsi="Times New Roman"/>
            <w:color w:val="000000"/>
          </w:rPr>
          <w:delText>NOTES: Correct = 85%</w:delText>
        </w:r>
        <w:r w:rsidDel="006F1085">
          <w:rPr>
            <w:rFonts w:ascii="Times New Roman" w:hAnsi="Times New Roman"/>
            <w:color w:val="000000"/>
          </w:rPr>
          <w:tab/>
        </w:r>
      </w:del>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sidR="002B4D98">
        <w:rPr>
          <w:rFonts w:ascii="Times New Roman" w:hAnsi="Times New Roman"/>
          <w:color w:val="000000"/>
        </w:rPr>
        <w:t>9</w:t>
      </w:r>
      <w:r>
        <w:rPr>
          <w:rFonts w:ascii="Times New Roman" w:hAnsi="Times New Roman"/>
          <w:color w:val="000000"/>
        </w:rPr>
        <w:t>.</w:t>
      </w:r>
      <w:r>
        <w:rPr>
          <w:rFonts w:ascii="Times New Roman" w:hAnsi="Times New Roman"/>
          <w:color w:val="000000"/>
        </w:rPr>
        <w:tab/>
        <w:t xml:space="preserve">Researchers in psychology have </w:t>
      </w:r>
      <w:r w:rsidR="008B34A6">
        <w:rPr>
          <w:rFonts w:ascii="Times New Roman" w:hAnsi="Times New Roman"/>
          <w:color w:val="000000"/>
        </w:rPr>
        <w:t>“</w:t>
      </w:r>
      <w:r>
        <w:rPr>
          <w:rFonts w:ascii="Times New Roman" w:hAnsi="Times New Roman"/>
          <w:color w:val="000000"/>
        </w:rPr>
        <w:t>to see it to believe it.</w:t>
      </w:r>
      <w:r w:rsidR="008B34A6">
        <w:rPr>
          <w:rFonts w:ascii="Times New Roman" w:hAnsi="Times New Roman"/>
          <w:color w:val="000000"/>
        </w:rPr>
        <w:t>”</w:t>
      </w:r>
      <w:r>
        <w:rPr>
          <w:rFonts w:ascii="Times New Roman" w:hAnsi="Times New Roman"/>
          <w:color w:val="000000"/>
        </w:rPr>
        <w:t xml:space="preserve"> This orientation is MOST consistent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structuralism.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functionalism.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humanism.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150</w:t>
      </w:r>
      <w:r w:rsidR="003308BD">
        <w:rPr>
          <w:rFonts w:ascii="Times New Roman" w:hAnsi="Times New Roman"/>
          <w:color w:val="000000"/>
        </w:rPr>
        <w:t>.</w:t>
      </w:r>
      <w:r w:rsidR="003308BD">
        <w:rPr>
          <w:rFonts w:ascii="Times New Roman" w:hAnsi="Times New Roman"/>
          <w:color w:val="000000"/>
        </w:rPr>
        <w:tab/>
        <w:t>Psychology is based on systematic observation rather than pure reasoning or common sense. We can say, therefore, that psychology is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speculative.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rational.</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1.4 Seven Unifying Themes</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88%</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1</w:t>
      </w:r>
      <w:r>
        <w:rPr>
          <w:rFonts w:ascii="Times New Roman" w:hAnsi="Times New Roman"/>
          <w:color w:val="000000"/>
        </w:rPr>
        <w:t>.</w:t>
      </w:r>
      <w:r>
        <w:rPr>
          <w:rFonts w:ascii="Times New Roman" w:hAnsi="Times New Roman"/>
          <w:color w:val="000000"/>
        </w:rPr>
        <w:tab/>
        <w:t>Which of the following qualifies as empirically-based knowledge?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intuition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insight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common sense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observed actions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1.4 Seven Unifying Themes</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54%</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2</w:t>
      </w:r>
      <w:r>
        <w:rPr>
          <w:rFonts w:ascii="Times New Roman" w:hAnsi="Times New Roman"/>
          <w:color w:val="000000"/>
        </w:rPr>
        <w:t>.</w:t>
      </w:r>
      <w:r>
        <w:rPr>
          <w:rFonts w:ascii="Times New Roman" w:hAnsi="Times New Roman"/>
          <w:color w:val="000000"/>
        </w:rPr>
        <w:tab/>
        <w:t xml:space="preserve">Liam is reading a magazine article about a new </w:t>
      </w:r>
      <w:r w:rsidR="008B34A6">
        <w:rPr>
          <w:rFonts w:ascii="Times New Roman" w:hAnsi="Times New Roman"/>
          <w:color w:val="000000"/>
        </w:rPr>
        <w:t>“</w:t>
      </w:r>
      <w:r>
        <w:rPr>
          <w:rFonts w:ascii="Times New Roman" w:hAnsi="Times New Roman"/>
          <w:color w:val="000000"/>
        </w:rPr>
        <w:t>wonder drug</w:t>
      </w:r>
      <w:r w:rsidR="008B34A6">
        <w:rPr>
          <w:rFonts w:ascii="Times New Roman" w:hAnsi="Times New Roman"/>
          <w:color w:val="000000"/>
        </w:rPr>
        <w:t>”</w:t>
      </w:r>
      <w:r>
        <w:rPr>
          <w:rFonts w:ascii="Times New Roman" w:hAnsi="Times New Roman"/>
          <w:color w:val="000000"/>
        </w:rPr>
        <w:t xml:space="preserve"> and finds himself wondering who participated in the study, and </w:t>
      </w:r>
      <w:del w:id="122" w:author="Jeff" w:date="2015-05-11T09:26:00Z">
        <w:r w:rsidDel="009B61EA">
          <w:rPr>
            <w:rFonts w:ascii="Times New Roman" w:hAnsi="Times New Roman"/>
            <w:color w:val="000000"/>
          </w:rPr>
          <w:delText xml:space="preserve">what </w:delText>
        </w:r>
      </w:del>
      <w:r>
        <w:rPr>
          <w:rFonts w:ascii="Times New Roman" w:hAnsi="Times New Roman"/>
          <w:color w:val="000000"/>
        </w:rPr>
        <w:t>upon what evidence the claims are based. Liam</w:t>
      </w:r>
      <w:r w:rsidR="008B34A6">
        <w:rPr>
          <w:rFonts w:ascii="Times New Roman" w:hAnsi="Times New Roman"/>
          <w:color w:val="000000"/>
        </w:rPr>
        <w:t>’</w:t>
      </w:r>
      <w:r>
        <w:rPr>
          <w:rFonts w:ascii="Times New Roman" w:hAnsi="Times New Roman"/>
          <w:color w:val="000000"/>
        </w:rPr>
        <w:t>s thinking illustrates the idea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motives and expectations can color our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information needs to be viewed with a certain degree of skepticism.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single-cause explanations are often inaccurate.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sciences do not exist in a cultural vacuum.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A23AD0" w:rsidP="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r w:rsidR="009A5A45">
        <w:rPr>
          <w:rFonts w:ascii="Times New Roman" w:hAnsi="Times New Roman"/>
          <w:color w:val="000000"/>
        </w:rPr>
        <w:t>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A23AD0" w:rsidRDefault="00A23AD0" w:rsidP="00A23A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3</w:t>
      </w:r>
      <w:r>
        <w:rPr>
          <w:rFonts w:ascii="Times New Roman" w:hAnsi="Times New Roman"/>
          <w:color w:val="000000"/>
        </w:rPr>
        <w:t>.</w:t>
      </w:r>
      <w:r>
        <w:rPr>
          <w:rFonts w:ascii="Times New Roman" w:hAnsi="Times New Roman"/>
          <w:color w:val="000000"/>
        </w:rPr>
        <w:tab/>
        <w:t>A system of interrelated ideas used to explain a set of observations is called</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theory.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empirical set.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hypothesis.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6206D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1.4 Seven Unifying Themes</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6206DD" w:rsidRPr="006206DD" w:rsidRDefault="006206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84%</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4</w:t>
      </w:r>
      <w:r>
        <w:rPr>
          <w:rFonts w:ascii="Times New Roman" w:hAnsi="Times New Roman"/>
          <w:color w:val="000000"/>
        </w:rPr>
        <w:t>.</w:t>
      </w:r>
      <w:r>
        <w:rPr>
          <w:rFonts w:ascii="Times New Roman" w:hAnsi="Times New Roman"/>
          <w:color w:val="000000"/>
        </w:rPr>
        <w:tab/>
        <w:t>Dr. Kline takes an eclectic approach in treating psychological disorders. She often prescribes medications that influence neurotransmitter levels, but she also works with her clients to change their behavior and understand the role of social factors in their problems. Dr. Kline</w:t>
      </w:r>
      <w:r w:rsidR="008B34A6">
        <w:rPr>
          <w:rFonts w:ascii="Times New Roman" w:hAnsi="Times New Roman"/>
          <w:color w:val="000000"/>
        </w:rPr>
        <w:t>’</w:t>
      </w:r>
      <w:r>
        <w:rPr>
          <w:rFonts w:ascii="Times New Roman" w:hAnsi="Times New Roman"/>
          <w:color w:val="000000"/>
        </w:rPr>
        <w:t>s approach to therapy illustrates the idea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cultural backgrounds exert a considerable influence over our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motives and expectations can color our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motivation has little impact on overt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differing theoretical perspectives can provide a more complete understanding of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5</w:t>
      </w:r>
      <w:r>
        <w:rPr>
          <w:rFonts w:ascii="Times New Roman" w:hAnsi="Times New Roman"/>
          <w:color w:val="000000"/>
        </w:rPr>
        <w:t>.</w:t>
      </w:r>
      <w:r>
        <w:rPr>
          <w:rFonts w:ascii="Times New Roman" w:hAnsi="Times New Roman"/>
          <w:color w:val="000000"/>
        </w:rPr>
        <w:tab/>
        <w:t xml:space="preserve">In trying to understand the psychology of addiction, Dr. Jackson focuses on the neurochemical changes that occur, Dr. Fong focuses on the consequences that people experience for their behavior, and Dr. </w:t>
      </w:r>
      <w:proofErr w:type="spellStart"/>
      <w:r>
        <w:rPr>
          <w:rFonts w:ascii="Times New Roman" w:hAnsi="Times New Roman"/>
          <w:color w:val="000000"/>
        </w:rPr>
        <w:t>Wenkle</w:t>
      </w:r>
      <w:proofErr w:type="spellEnd"/>
      <w:r>
        <w:rPr>
          <w:rFonts w:ascii="Times New Roman" w:hAnsi="Times New Roman"/>
          <w:color w:val="000000"/>
        </w:rPr>
        <w:t xml:space="preserve"> focuses on the cognitive processes that people use in choosing their actions. The different perspectives of these three professionals help to illustrate the underlying theme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theoretically diverse.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psychology evolves in 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empirical.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experience of the world is highly subjective.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6</w:t>
      </w:r>
      <w:r>
        <w:rPr>
          <w:rFonts w:ascii="Times New Roman" w:hAnsi="Times New Roman"/>
          <w:color w:val="000000"/>
        </w:rPr>
        <w:t>.</w:t>
      </w:r>
      <w:r>
        <w:rPr>
          <w:rFonts w:ascii="Times New Roman" w:hAnsi="Times New Roman"/>
          <w:color w:val="000000"/>
        </w:rPr>
        <w:tab/>
        <w:t>One psychologist explains a phobia in terms of learning principles whereas another looks to the unconscious for an explanation. Given this scenario, which of the following conclusions is MOST accurate?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two psychologists are using different theoretical perspectives.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Only one of the two psychologists can be correct.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Insufficient data have been collected to support either explanation.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The two psychologists are probably using different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7</w:t>
      </w:r>
      <w:r>
        <w:rPr>
          <w:rFonts w:ascii="Times New Roman" w:hAnsi="Times New Roman"/>
          <w:color w:val="000000"/>
        </w:rPr>
        <w:t>.</w:t>
      </w:r>
      <w:r>
        <w:rPr>
          <w:rFonts w:ascii="Times New Roman" w:hAnsi="Times New Roman"/>
          <w:color w:val="000000"/>
        </w:rPr>
        <w:tab/>
        <w:t>The idea that Freud</w:t>
      </w:r>
      <w:r w:rsidR="008B34A6">
        <w:rPr>
          <w:rFonts w:ascii="Times New Roman" w:hAnsi="Times New Roman"/>
          <w:color w:val="000000"/>
        </w:rPr>
        <w:t>’</w:t>
      </w:r>
      <w:r>
        <w:rPr>
          <w:rFonts w:ascii="Times New Roman" w:hAnsi="Times New Roman"/>
          <w:color w:val="000000"/>
        </w:rPr>
        <w:t>s theory was based, in part, on prevailing values during his lifetime implies that psychology</w:t>
      </w:r>
      <w:r w:rsidR="008B34A6">
        <w:rPr>
          <w:rFonts w:ascii="Times New Roman" w:hAnsi="Times New Roman"/>
          <w:color w:val="000000"/>
        </w:rPr>
        <w:t>’</w:t>
      </w:r>
      <w:r>
        <w:rPr>
          <w:rFonts w:ascii="Times New Roman" w:hAnsi="Times New Roman"/>
          <w:color w:val="000000"/>
        </w:rPr>
        <w:t>s development is influenced by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social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empirical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historical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8</w:t>
      </w:r>
      <w:r>
        <w:rPr>
          <w:rFonts w:ascii="Times New Roman" w:hAnsi="Times New Roman"/>
          <w:color w:val="000000"/>
        </w:rPr>
        <w:t>.</w:t>
      </w:r>
      <w:r>
        <w:rPr>
          <w:rFonts w:ascii="Times New Roman" w:hAnsi="Times New Roman"/>
          <w:color w:val="000000"/>
        </w:rPr>
        <w:tab/>
        <w:t>The civil rights movement and the women</w:t>
      </w:r>
      <w:r w:rsidR="008B34A6">
        <w:rPr>
          <w:rFonts w:ascii="Times New Roman" w:hAnsi="Times New Roman"/>
          <w:color w:val="000000"/>
        </w:rPr>
        <w:t>’</w:t>
      </w:r>
      <w:r>
        <w:rPr>
          <w:rFonts w:ascii="Times New Roman" w:hAnsi="Times New Roman"/>
          <w:color w:val="000000"/>
        </w:rPr>
        <w:t>s movement raised concerns about whether basic psychological principles could be applied to groups other than white males. Consequently, psychologists began to select samples of subjects that were more diverse for research studies. This change in practice illustrates the idea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determined by multiple causes.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motives and expectations can color our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rsidP="000B2E15">
            <w:pPr>
              <w:keepLines/>
              <w:suppressAutoHyphens/>
              <w:autoSpaceDE w:val="0"/>
              <w:autoSpaceDN w:val="0"/>
              <w:adjustRightInd w:val="0"/>
              <w:spacing w:after="0" w:line="240" w:lineRule="auto"/>
              <w:rPr>
                <w:rFonts w:ascii="Times New Roman" w:hAnsi="Times New Roman"/>
                <w:color w:val="000000"/>
              </w:rPr>
            </w:pPr>
            <w:del w:id="123" w:author="Jeff" w:date="2015-05-11T09:29:00Z">
              <w:r w:rsidRPr="00634EBA" w:rsidDel="000B2E15">
                <w:rPr>
                  <w:rFonts w:ascii="Times New Roman" w:hAnsi="Times New Roman"/>
                  <w:color w:val="000000"/>
                </w:rPr>
                <w:delText>science</w:delText>
              </w:r>
            </w:del>
            <w:ins w:id="124" w:author="Jeff" w:date="2015-05-11T09:29:00Z">
              <w:r w:rsidR="000B2E15">
                <w:rPr>
                  <w:rFonts w:ascii="Times New Roman" w:hAnsi="Times New Roman"/>
                  <w:color w:val="000000"/>
                </w:rPr>
                <w:t>psychology</w:t>
              </w:r>
            </w:ins>
            <w:r w:rsidRPr="00634EBA">
              <w:rPr>
                <w:rFonts w:ascii="Times New Roman" w:hAnsi="Times New Roman"/>
                <w:color w:val="000000"/>
              </w:rPr>
              <w:t xml:space="preserve"> evolves in 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theoretical diversity is an important component in science.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sidR="002B4D98">
        <w:rPr>
          <w:rFonts w:ascii="Times New Roman" w:hAnsi="Times New Roman"/>
          <w:color w:val="000000"/>
        </w:rPr>
        <w:t>9</w:t>
      </w:r>
      <w:r>
        <w:rPr>
          <w:rFonts w:ascii="Times New Roman" w:hAnsi="Times New Roman"/>
          <w:color w:val="000000"/>
        </w:rPr>
        <w:t>.</w:t>
      </w:r>
      <w:r>
        <w:rPr>
          <w:rFonts w:ascii="Times New Roman" w:hAnsi="Times New Roman"/>
          <w:color w:val="000000"/>
        </w:rPr>
        <w:tab/>
        <w:t>When Watson proposed that psychology should only study observable behaviors and not consciousness, he was emphasizing the unifying theme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influenced by multiple causes.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people</w:t>
            </w:r>
            <w:r w:rsidR="008B34A6" w:rsidRPr="00634EBA">
              <w:rPr>
                <w:rFonts w:ascii="Times New Roman" w:hAnsi="Times New Roman"/>
                <w:color w:val="000000"/>
              </w:rPr>
              <w:t>’</w:t>
            </w:r>
            <w:r w:rsidRPr="00634EBA">
              <w:rPr>
                <w:rFonts w:ascii="Times New Roman" w:hAnsi="Times New Roman"/>
                <w:color w:val="000000"/>
              </w:rPr>
              <w:t>s experience of the world is highly subjective.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should use theories.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should be empirical.</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B4D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160</w:t>
      </w:r>
      <w:r w:rsidR="003308BD">
        <w:rPr>
          <w:rFonts w:ascii="Times New Roman" w:hAnsi="Times New Roman"/>
          <w:color w:val="000000"/>
        </w:rPr>
        <w:t>.</w:t>
      </w:r>
      <w:r w:rsidR="003308BD">
        <w:rPr>
          <w:rFonts w:ascii="Times New Roman" w:hAnsi="Times New Roman"/>
          <w:color w:val="000000"/>
        </w:rPr>
        <w:tab/>
        <w:t>A scientist uses ____ to explain a set of observations.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theory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common sense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introspection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1</w:t>
      </w:r>
      <w:r>
        <w:rPr>
          <w:rFonts w:ascii="Times New Roman" w:hAnsi="Times New Roman"/>
          <w:color w:val="000000"/>
        </w:rPr>
        <w:t>.</w:t>
      </w:r>
      <w:r>
        <w:rPr>
          <w:rFonts w:ascii="Times New Roman" w:hAnsi="Times New Roman"/>
          <w:color w:val="000000"/>
        </w:rPr>
        <w:tab/>
        <w:t>While Freud might explain an individual</w:t>
      </w:r>
      <w:r w:rsidR="008B34A6">
        <w:rPr>
          <w:rFonts w:ascii="Times New Roman" w:hAnsi="Times New Roman"/>
          <w:color w:val="000000"/>
        </w:rPr>
        <w:t>’</w:t>
      </w:r>
      <w:r>
        <w:rPr>
          <w:rFonts w:ascii="Times New Roman" w:hAnsi="Times New Roman"/>
          <w:color w:val="000000"/>
        </w:rPr>
        <w:t>s depression by focusing on the person</w:t>
      </w:r>
      <w:r w:rsidR="008B34A6">
        <w:rPr>
          <w:rFonts w:ascii="Times New Roman" w:hAnsi="Times New Roman"/>
          <w:color w:val="000000"/>
        </w:rPr>
        <w:t>’</w:t>
      </w:r>
      <w:r>
        <w:rPr>
          <w:rFonts w:ascii="Times New Roman" w:hAnsi="Times New Roman"/>
          <w:color w:val="000000"/>
        </w:rPr>
        <w:t>s unconscious thoughts, a physiological psychologist might focus instead on a chemical imbalance in the brain. This difference in explanations BEST illustrates the text</w:t>
      </w:r>
      <w:r w:rsidR="008B34A6">
        <w:rPr>
          <w:rFonts w:ascii="Times New Roman" w:hAnsi="Times New Roman"/>
          <w:color w:val="000000"/>
        </w:rPr>
        <w:t>’</w:t>
      </w:r>
      <w:r>
        <w:rPr>
          <w:rFonts w:ascii="Times New Roman" w:hAnsi="Times New Roman"/>
          <w:color w:val="000000"/>
        </w:rPr>
        <w:t>s unifying theme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psychology evolves in 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heredity and environment jointly influence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theoretically diverse.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empirical.</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764467" w:rsidRDefault="00271C81" w:rsidP="0076446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162</w:t>
      </w:r>
      <w:r w:rsidR="00764467">
        <w:rPr>
          <w:rFonts w:ascii="Times New Roman" w:hAnsi="Times New Roman"/>
          <w:color w:val="000000"/>
        </w:rPr>
        <w:t>.</w:t>
      </w:r>
      <w:r w:rsidR="00764467">
        <w:rPr>
          <w:rFonts w:ascii="Times New Roman" w:hAnsi="Times New Roman"/>
          <w:color w:val="000000"/>
        </w:rPr>
        <w:tab/>
      </w:r>
      <w:r w:rsidR="00764467">
        <w:rPr>
          <w:rFonts w:ascii="Times New Roman" w:hAnsi="Times New Roman"/>
          <w:color w:val="000000"/>
        </w:rPr>
        <w:tab/>
        <w:t>In the 1920s, there were many fundamental disputes between competing schools of thought in psychology. These disputes illustrate which of the textbook’s unifying themes?</w:t>
      </w:r>
    </w:p>
    <w:tbl>
      <w:tblPr>
        <w:tblW w:w="0" w:type="auto"/>
        <w:tblCellMar>
          <w:left w:w="45" w:type="dxa"/>
          <w:right w:w="45" w:type="dxa"/>
        </w:tblCellMar>
        <w:tblLook w:val="0000" w:firstRow="0" w:lastRow="0" w:firstColumn="0" w:lastColumn="0" w:noHBand="0" w:noVBand="0"/>
      </w:tblPr>
      <w:tblGrid>
        <w:gridCol w:w="360"/>
        <w:gridCol w:w="8100"/>
      </w:tblGrid>
      <w:tr w:rsidR="00764467" w:rsidRPr="00634EBA" w:rsidTr="003769FE">
        <w:tblPrEx>
          <w:tblCellMar>
            <w:top w:w="0" w:type="dxa"/>
            <w:bottom w:w="0" w:type="dxa"/>
          </w:tblCellMar>
        </w:tblPrEx>
        <w:tc>
          <w:tcPr>
            <w:tcW w:w="36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empirical.</w:t>
            </w:r>
          </w:p>
        </w:tc>
      </w:tr>
      <w:tr w:rsidR="00764467" w:rsidRPr="00634EBA" w:rsidTr="003769FE">
        <w:tblPrEx>
          <w:tblCellMar>
            <w:top w:w="0" w:type="dxa"/>
            <w:bottom w:w="0" w:type="dxa"/>
          </w:tblCellMar>
        </w:tblPrEx>
        <w:tc>
          <w:tcPr>
            <w:tcW w:w="36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Psychology evolves in 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r w:rsidR="00764467" w:rsidRPr="00634EBA" w:rsidTr="003769FE">
        <w:tblPrEx>
          <w:tblCellMar>
            <w:top w:w="0" w:type="dxa"/>
            <w:bottom w:w="0" w:type="dxa"/>
          </w:tblCellMar>
        </w:tblPrEx>
        <w:tc>
          <w:tcPr>
            <w:tcW w:w="36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theoretically diverse.</w:t>
            </w:r>
          </w:p>
        </w:tc>
      </w:tr>
      <w:tr w:rsidR="00764467" w:rsidRPr="00634EBA" w:rsidTr="003769FE">
        <w:tblPrEx>
          <w:tblCellMar>
            <w:top w:w="0" w:type="dxa"/>
            <w:bottom w:w="0" w:type="dxa"/>
          </w:tblCellMar>
        </w:tblPrEx>
        <w:tc>
          <w:tcPr>
            <w:tcW w:w="36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764467" w:rsidRPr="00634EBA" w:rsidRDefault="00764467" w:rsidP="003769FE">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experience of the world is highly subjective.</w:t>
            </w:r>
          </w:p>
        </w:tc>
      </w:tr>
    </w:tbl>
    <w:p w:rsidR="00764467" w:rsidRDefault="00764467" w:rsidP="00764467">
      <w:pPr>
        <w:widowControl w:val="0"/>
        <w:suppressAutoHyphens/>
        <w:autoSpaceDE w:val="0"/>
        <w:autoSpaceDN w:val="0"/>
        <w:adjustRightInd w:val="0"/>
        <w:spacing w:after="0" w:line="240" w:lineRule="auto"/>
        <w:rPr>
          <w:rFonts w:ascii="Times New Roman" w:hAnsi="Times New Roman"/>
          <w:color w:val="000000"/>
          <w:sz w:val="2"/>
          <w:szCs w:val="2"/>
        </w:rPr>
      </w:pPr>
    </w:p>
    <w:p w:rsidR="00764467" w:rsidRDefault="00764467" w:rsidP="00764467">
      <w:pPr>
        <w:widowControl w:val="0"/>
        <w:suppressAutoHyphens/>
        <w:autoSpaceDE w:val="0"/>
        <w:autoSpaceDN w:val="0"/>
        <w:adjustRightInd w:val="0"/>
        <w:spacing w:after="1" w:line="240" w:lineRule="auto"/>
        <w:rPr>
          <w:rFonts w:ascii="Times New Roman" w:hAnsi="Times New Roman"/>
          <w:color w:val="000000"/>
          <w:sz w:val="12"/>
          <w:szCs w:val="12"/>
        </w:rPr>
      </w:pPr>
    </w:p>
    <w:p w:rsidR="00764467" w:rsidRDefault="00764467" w:rsidP="007644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 xml:space="preserve">1.4 Seven Unifying Themes </w:t>
      </w:r>
    </w:p>
    <w:p w:rsidR="00764467" w:rsidRDefault="00764467" w:rsidP="007644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DIF:</w:t>
      </w:r>
      <w:r>
        <w:rPr>
          <w:rFonts w:ascii="Times New Roman" w:hAnsi="Times New Roman"/>
          <w:color w:val="000000"/>
        </w:rPr>
        <w:tab/>
        <w:t>Think Critically</w:t>
      </w:r>
    </w:p>
    <w:p w:rsidR="00764467" w:rsidRPr="001801EB" w:rsidRDefault="00764467" w:rsidP="007644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84%</w:t>
      </w:r>
    </w:p>
    <w:p w:rsidR="00764467" w:rsidRDefault="0076446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3</w:t>
      </w:r>
      <w:r>
        <w:rPr>
          <w:rFonts w:ascii="Times New Roman" w:hAnsi="Times New Roman"/>
          <w:color w:val="000000"/>
        </w:rPr>
        <w:t>.</w:t>
      </w:r>
      <w:r>
        <w:rPr>
          <w:rFonts w:ascii="Times New Roman" w:hAnsi="Times New Roman"/>
          <w:color w:val="000000"/>
        </w:rPr>
        <w:tab/>
        <w:t>The text</w:t>
      </w:r>
      <w:r w:rsidR="008B34A6">
        <w:rPr>
          <w:rFonts w:ascii="Times New Roman" w:hAnsi="Times New Roman"/>
          <w:color w:val="000000"/>
        </w:rPr>
        <w:t>’</w:t>
      </w:r>
      <w:r>
        <w:rPr>
          <w:rFonts w:ascii="Times New Roman" w:hAnsi="Times New Roman"/>
          <w:color w:val="000000"/>
        </w:rPr>
        <w:t xml:space="preserve">s unifying theme that </w:t>
      </w:r>
      <w:r w:rsidR="008B34A6">
        <w:rPr>
          <w:rFonts w:ascii="Times New Roman" w:hAnsi="Times New Roman"/>
          <w:color w:val="000000"/>
        </w:rPr>
        <w:t>“</w:t>
      </w:r>
      <w:r>
        <w:rPr>
          <w:rFonts w:ascii="Times New Roman" w:hAnsi="Times New Roman"/>
          <w:color w:val="000000"/>
        </w:rPr>
        <w:t>psychology is theoretically diverse</w:t>
      </w:r>
      <w:r w:rsidR="008B34A6">
        <w:rPr>
          <w:rFonts w:ascii="Times New Roman" w:hAnsi="Times New Roman"/>
          <w:color w:val="000000"/>
        </w:rPr>
        <w:t>”</w:t>
      </w:r>
      <w:r>
        <w:rPr>
          <w:rFonts w:ascii="Times New Roman" w:hAnsi="Times New Roman"/>
          <w:color w:val="000000"/>
        </w:rPr>
        <w:t xml:space="preserve"> implies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has not, as yet, focused on empirical observations.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there are often several ways to interpret a set of observations.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focuses on unrelated observations.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failing in the goal of being a science.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4</w:t>
      </w:r>
      <w:r>
        <w:rPr>
          <w:rFonts w:ascii="Times New Roman" w:hAnsi="Times New Roman"/>
          <w:color w:val="000000"/>
        </w:rPr>
        <w:t>.</w:t>
      </w:r>
      <w:r>
        <w:rPr>
          <w:rFonts w:ascii="Times New Roman" w:hAnsi="Times New Roman"/>
          <w:color w:val="000000"/>
        </w:rPr>
        <w:tab/>
        <w:t>Which of the following approaches do researchers in psychology take to address the fact that our experiences of the world are highly subjective?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They try to remain somewhat subjective.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They try to simplify their research problems.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They consistently apply the scientific method.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They emphasize the study of internal mechanisms.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5</w:t>
      </w:r>
      <w:r>
        <w:rPr>
          <w:rFonts w:ascii="Times New Roman" w:hAnsi="Times New Roman"/>
          <w:color w:val="000000"/>
        </w:rPr>
        <w:t>.</w:t>
      </w:r>
      <w:r>
        <w:rPr>
          <w:rFonts w:ascii="Times New Roman" w:hAnsi="Times New Roman"/>
          <w:color w:val="000000"/>
        </w:rPr>
        <w:tab/>
        <w:t>A multifactorial approach to explaining your performance in a course would MOST likely focus on</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personal factors more than situational factors.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situational factors more than personal factors.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both personal and situational factors.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relationship between you and your professor.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6</w:t>
      </w:r>
      <w:r>
        <w:rPr>
          <w:rFonts w:ascii="Times New Roman" w:hAnsi="Times New Roman"/>
          <w:color w:val="000000"/>
        </w:rPr>
        <w:t>.</w:t>
      </w:r>
      <w:r>
        <w:rPr>
          <w:rFonts w:ascii="Times New Roman" w:hAnsi="Times New Roman"/>
          <w:color w:val="000000"/>
        </w:rPr>
        <w:tab/>
        <w:t xml:space="preserve">Dr. </w:t>
      </w:r>
      <w:proofErr w:type="spellStart"/>
      <w:r>
        <w:rPr>
          <w:rFonts w:ascii="Times New Roman" w:hAnsi="Times New Roman"/>
          <w:color w:val="000000"/>
        </w:rPr>
        <w:t>Scarply</w:t>
      </w:r>
      <w:proofErr w:type="spellEnd"/>
      <w:r>
        <w:rPr>
          <w:rFonts w:ascii="Times New Roman" w:hAnsi="Times New Roman"/>
          <w:color w:val="000000"/>
        </w:rPr>
        <w:t xml:space="preserve"> believes that if all violent programming was banned, aggressive behavior would almost completely disappear. This type of explanation for the prevalence of aggressive behavior is inconsistent with the view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shaped by cultural heritage.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heredity and the environment jointly influence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perception is often subjective.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determined by multiple causes.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7</w:t>
      </w:r>
      <w:r>
        <w:rPr>
          <w:rFonts w:ascii="Times New Roman" w:hAnsi="Times New Roman"/>
          <w:color w:val="000000"/>
        </w:rPr>
        <w:t>.</w:t>
      </w:r>
      <w:r>
        <w:rPr>
          <w:rFonts w:ascii="Times New Roman" w:hAnsi="Times New Roman"/>
          <w:color w:val="000000"/>
        </w:rPr>
        <w:tab/>
        <w:t>Widely shared customs, beliefs, values, and norms refer to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ideographic nature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culture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ontogeny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phylogeny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801EB"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1.4 Seven Unifying Themes</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1801EB" w:rsidRPr="001801EB" w:rsidRDefault="001801E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98%</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8</w:t>
      </w:r>
      <w:r>
        <w:rPr>
          <w:rFonts w:ascii="Times New Roman" w:hAnsi="Times New Roman"/>
          <w:color w:val="000000"/>
        </w:rPr>
        <w:t>.</w:t>
      </w:r>
      <w:r>
        <w:rPr>
          <w:rFonts w:ascii="Times New Roman" w:hAnsi="Times New Roman"/>
          <w:color w:val="000000"/>
        </w:rPr>
        <w:tab/>
        <w:t>Which of the following statements about the influence of culture is LEAST accurate?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influence of culture is everywhere.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cultural heritage has a pervasive impact on our thoughts, feelings, and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There is not much diversity in the behavior among members of the same culture.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There are both differences and similarities across cultures in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sidR="00271C81">
        <w:rPr>
          <w:rFonts w:ascii="Times New Roman" w:hAnsi="Times New Roman"/>
          <w:color w:val="000000"/>
        </w:rPr>
        <w:t>9</w:t>
      </w:r>
      <w:r>
        <w:rPr>
          <w:rFonts w:ascii="Times New Roman" w:hAnsi="Times New Roman"/>
          <w:color w:val="000000"/>
        </w:rPr>
        <w:t>.</w:t>
      </w:r>
      <w:r>
        <w:rPr>
          <w:rFonts w:ascii="Times New Roman" w:hAnsi="Times New Roman"/>
          <w:color w:val="000000"/>
        </w:rPr>
        <w:tab/>
      </w:r>
      <w:proofErr w:type="spellStart"/>
      <w:r>
        <w:rPr>
          <w:rFonts w:ascii="Times New Roman" w:hAnsi="Times New Roman"/>
          <w:color w:val="000000"/>
        </w:rPr>
        <w:t>Quan</w:t>
      </w:r>
      <w:proofErr w:type="spellEnd"/>
      <w:r>
        <w:rPr>
          <w:rFonts w:ascii="Times New Roman" w:hAnsi="Times New Roman"/>
          <w:color w:val="000000"/>
        </w:rPr>
        <w:t xml:space="preserve"> Lee recently lost her job at American Industries Inc. because she would often show up for important meetings 20 to 30 minutes after they had started. She was confused about why this upset her boss because her relatives are almost always late for appointments and meetings. </w:t>
      </w:r>
      <w:proofErr w:type="spellStart"/>
      <w:r>
        <w:rPr>
          <w:rFonts w:ascii="Times New Roman" w:hAnsi="Times New Roman"/>
          <w:color w:val="000000"/>
        </w:rPr>
        <w:t>Quan</w:t>
      </w:r>
      <w:proofErr w:type="spellEnd"/>
      <w:r>
        <w:rPr>
          <w:rFonts w:ascii="Times New Roman" w:hAnsi="Times New Roman"/>
          <w:color w:val="000000"/>
        </w:rPr>
        <w:t xml:space="preserve"> Lee</w:t>
      </w:r>
      <w:r w:rsidR="008B34A6">
        <w:rPr>
          <w:rFonts w:ascii="Times New Roman" w:hAnsi="Times New Roman"/>
          <w:color w:val="000000"/>
        </w:rPr>
        <w:t>’</w:t>
      </w:r>
      <w:r>
        <w:rPr>
          <w:rFonts w:ascii="Times New Roman" w:hAnsi="Times New Roman"/>
          <w:color w:val="000000"/>
        </w:rPr>
        <w:t>s confusion illustrates the fact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cultural backgrounds exert a considerable influence over our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determined by multiple causes.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motives and expectations can color our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theoretical diversity is an important component in science.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271C8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170</w:t>
      </w:r>
      <w:r w:rsidR="003308BD">
        <w:rPr>
          <w:rFonts w:ascii="Times New Roman" w:hAnsi="Times New Roman"/>
          <w:color w:val="000000"/>
        </w:rPr>
        <w:t>.</w:t>
      </w:r>
      <w:r w:rsidR="003308BD">
        <w:rPr>
          <w:rFonts w:ascii="Times New Roman" w:hAnsi="Times New Roman"/>
          <w:color w:val="000000"/>
        </w:rPr>
        <w:tab/>
        <w:t>Dr. Escher believes that individuals may inherit a predisposition for some psychological disorders, but that the disorders will not actually develop unless there is some stressful event that acts as a trigger. Dr. Escher</w:t>
      </w:r>
      <w:r w:rsidR="008B34A6">
        <w:rPr>
          <w:rFonts w:ascii="Times New Roman" w:hAnsi="Times New Roman"/>
          <w:color w:val="000000"/>
        </w:rPr>
        <w:t>’</w:t>
      </w:r>
      <w:r w:rsidR="003308BD">
        <w:rPr>
          <w:rFonts w:ascii="Times New Roman" w:hAnsi="Times New Roman"/>
          <w:color w:val="000000"/>
        </w:rPr>
        <w:t>s views reflect the underlying theme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genetic factors and experience interact to shape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cultural backgrounds exert a considerable influence over our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motives and expectations can color our experiences.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theoretical diversity is an important component in science.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271C81">
        <w:rPr>
          <w:rFonts w:ascii="Times New Roman" w:hAnsi="Times New Roman"/>
          <w:color w:val="000000"/>
        </w:rPr>
        <w:t>71</w:t>
      </w:r>
      <w:r>
        <w:rPr>
          <w:rFonts w:ascii="Times New Roman" w:hAnsi="Times New Roman"/>
          <w:color w:val="000000"/>
        </w:rPr>
        <w:t>.</w:t>
      </w:r>
      <w:r>
        <w:rPr>
          <w:rFonts w:ascii="Times New Roman" w:hAnsi="Times New Roman"/>
          <w:color w:val="000000"/>
        </w:rPr>
        <w:tab/>
        <w:t xml:space="preserve">The fact that Princeton students </w:t>
      </w:r>
      <w:r w:rsidR="008B34A6">
        <w:rPr>
          <w:rFonts w:ascii="Times New Roman" w:hAnsi="Times New Roman"/>
          <w:color w:val="000000"/>
        </w:rPr>
        <w:t>“</w:t>
      </w:r>
      <w:r>
        <w:rPr>
          <w:rFonts w:ascii="Times New Roman" w:hAnsi="Times New Roman"/>
          <w:color w:val="000000"/>
        </w:rPr>
        <w:t>saw</w:t>
      </w:r>
      <w:r w:rsidR="008B34A6">
        <w:rPr>
          <w:rFonts w:ascii="Times New Roman" w:hAnsi="Times New Roman"/>
          <w:color w:val="000000"/>
        </w:rPr>
        <w:t>”</w:t>
      </w:r>
      <w:r>
        <w:rPr>
          <w:rFonts w:ascii="Times New Roman" w:hAnsi="Times New Roman"/>
          <w:color w:val="000000"/>
        </w:rPr>
        <w:t xml:space="preserve"> Dartmouth students engage in twice as many infractions as the Dartmouth students did in a Princeton-Dartmouth football game is MOST consistent with</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reliance on empirical evidence.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multifactorial causation of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subjectivity of perception.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motivation.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271C81">
        <w:rPr>
          <w:rFonts w:ascii="Times New Roman" w:hAnsi="Times New Roman"/>
          <w:color w:val="000000"/>
        </w:rPr>
        <w:t>2</w:t>
      </w:r>
      <w:r>
        <w:rPr>
          <w:rFonts w:ascii="Times New Roman" w:hAnsi="Times New Roman"/>
          <w:color w:val="000000"/>
        </w:rPr>
        <w:t>.</w:t>
      </w:r>
      <w:r>
        <w:rPr>
          <w:rFonts w:ascii="Times New Roman" w:hAnsi="Times New Roman"/>
          <w:color w:val="000000"/>
        </w:rPr>
        <w:tab/>
        <w:t>According to research, if you are led to believe that you are going to hear a lecture given by a warm and friendly instructor, you</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 probably not be affected much by this expectation unless the instructor is, in fact, warm and friendly.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 probably perceive the instructor as being warm and friendly.</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will probably not be affected unless you are allowed to compare the instructor to one who is cold.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may perceive the instructor as warm and friendly, but only if the lecture topic is interesting to you.</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801EB"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1.4 Seven Unifying Themes</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2F3194">
        <w:rPr>
          <w:rFonts w:ascii="Times New Roman" w:hAnsi="Times New Roman"/>
          <w:color w:val="000000"/>
        </w:rPr>
        <w:t>Think Critically</w:t>
      </w:r>
    </w:p>
    <w:p w:rsidR="001801EB" w:rsidRPr="001801EB" w:rsidRDefault="001801E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86%</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271C81">
        <w:rPr>
          <w:rFonts w:ascii="Times New Roman" w:hAnsi="Times New Roman"/>
          <w:color w:val="000000"/>
        </w:rPr>
        <w:t>3</w:t>
      </w:r>
      <w:r>
        <w:rPr>
          <w:rFonts w:ascii="Times New Roman" w:hAnsi="Times New Roman"/>
          <w:color w:val="000000"/>
        </w:rPr>
        <w:t>.</w:t>
      </w:r>
      <w:r>
        <w:rPr>
          <w:rFonts w:ascii="Times New Roman" w:hAnsi="Times New Roman"/>
          <w:color w:val="000000"/>
        </w:rPr>
        <w:tab/>
        <w:t>Roger and Lydia met for a blind date. Roger had been told by his best friend that Lydia was charismatic and vivacious. During their date Lydia was friendly, but she was also quite shy and didn</w:t>
      </w:r>
      <w:r w:rsidR="008B34A6">
        <w:rPr>
          <w:rFonts w:ascii="Times New Roman" w:hAnsi="Times New Roman"/>
          <w:color w:val="000000"/>
        </w:rPr>
        <w:t>’</w:t>
      </w:r>
      <w:r>
        <w:rPr>
          <w:rFonts w:ascii="Times New Roman" w:hAnsi="Times New Roman"/>
          <w:color w:val="000000"/>
        </w:rPr>
        <w:t>t initiate much of the conversation. Still, Roger thinks that Lydia is one of the most exciting people that he has met, and he can</w:t>
      </w:r>
      <w:r w:rsidR="008B34A6">
        <w:rPr>
          <w:rFonts w:ascii="Times New Roman" w:hAnsi="Times New Roman"/>
          <w:color w:val="000000"/>
        </w:rPr>
        <w:t>’</w:t>
      </w:r>
      <w:r>
        <w:rPr>
          <w:rFonts w:ascii="Times New Roman" w:hAnsi="Times New Roman"/>
          <w:color w:val="000000"/>
        </w:rPr>
        <w:t>t wait to see her again. Roger</w:t>
      </w:r>
      <w:r w:rsidR="008B34A6">
        <w:rPr>
          <w:rFonts w:ascii="Times New Roman" w:hAnsi="Times New Roman"/>
          <w:color w:val="000000"/>
        </w:rPr>
        <w:t>’</w:t>
      </w:r>
      <w:r>
        <w:rPr>
          <w:rFonts w:ascii="Times New Roman" w:hAnsi="Times New Roman"/>
          <w:color w:val="000000"/>
        </w:rPr>
        <w:t>s reaction to his date with Lydia shows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motivation has little impact on overt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people</w:t>
            </w:r>
            <w:r w:rsidR="008B34A6" w:rsidRPr="00634EBA">
              <w:rPr>
                <w:rFonts w:ascii="Times New Roman" w:hAnsi="Times New Roman"/>
                <w:color w:val="000000"/>
              </w:rPr>
              <w:t>’</w:t>
            </w:r>
            <w:r w:rsidRPr="00634EBA">
              <w:rPr>
                <w:rFonts w:ascii="Times New Roman" w:hAnsi="Times New Roman"/>
                <w:color w:val="000000"/>
              </w:rPr>
              <w:t>s experience of the world is highly subjective.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determined by multiple causes.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cultural heritage has a large impact on behavior.</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2F3194">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271C81">
        <w:rPr>
          <w:rFonts w:ascii="Times New Roman" w:hAnsi="Times New Roman"/>
          <w:color w:val="000000"/>
        </w:rPr>
        <w:t>4</w:t>
      </w:r>
      <w:r>
        <w:rPr>
          <w:rFonts w:ascii="Times New Roman" w:hAnsi="Times New Roman"/>
          <w:color w:val="000000"/>
        </w:rPr>
        <w:t>.</w:t>
      </w:r>
      <w:r>
        <w:rPr>
          <w:rFonts w:ascii="Times New Roman" w:hAnsi="Times New Roman"/>
          <w:color w:val="000000"/>
        </w:rPr>
        <w:tab/>
        <w:t>In everyday life, people usually think of a behavior as having ____, whereas psychology views behavior as having ____.</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subjective cause; an objective cause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an objective cause; a subjective cause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multiple causes; a single cause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 single cause; multiple causes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271C81">
        <w:rPr>
          <w:rFonts w:ascii="Times New Roman" w:hAnsi="Times New Roman"/>
          <w:color w:val="000000"/>
        </w:rPr>
        <w:t>5</w:t>
      </w:r>
      <w:r>
        <w:rPr>
          <w:rFonts w:ascii="Times New Roman" w:hAnsi="Times New Roman"/>
          <w:color w:val="000000"/>
        </w:rPr>
        <w:t>.</w:t>
      </w:r>
      <w:r>
        <w:rPr>
          <w:rFonts w:ascii="Times New Roman" w:hAnsi="Times New Roman"/>
          <w:color w:val="000000"/>
        </w:rPr>
        <w:tab/>
        <w:t>The text</w:t>
      </w:r>
      <w:r w:rsidR="008B34A6">
        <w:rPr>
          <w:rFonts w:ascii="Times New Roman" w:hAnsi="Times New Roman"/>
          <w:color w:val="000000"/>
        </w:rPr>
        <w:t>’</w:t>
      </w:r>
      <w:r>
        <w:rPr>
          <w:rFonts w:ascii="Times New Roman" w:hAnsi="Times New Roman"/>
          <w:color w:val="000000"/>
        </w:rPr>
        <w:t xml:space="preserve">s unifying theme that </w:t>
      </w:r>
      <w:r w:rsidR="008B34A6">
        <w:rPr>
          <w:rFonts w:ascii="Times New Roman" w:hAnsi="Times New Roman"/>
          <w:color w:val="000000"/>
        </w:rPr>
        <w:t>“</w:t>
      </w:r>
      <w:r>
        <w:rPr>
          <w:rFonts w:ascii="Times New Roman" w:hAnsi="Times New Roman"/>
          <w:color w:val="000000"/>
        </w:rPr>
        <w:t>heredity and environment jointly influence behavior</w:t>
      </w:r>
      <w:r w:rsidR="008B34A6">
        <w:rPr>
          <w:rFonts w:ascii="Times New Roman" w:hAnsi="Times New Roman"/>
          <w:color w:val="000000"/>
        </w:rPr>
        <w:t>”</w:t>
      </w:r>
      <w:r>
        <w:rPr>
          <w:rFonts w:ascii="Times New Roman" w:hAnsi="Times New Roman"/>
          <w:color w:val="000000"/>
        </w:rPr>
        <w:t xml:space="preserve"> is often referred to as describing the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nature versus nurture issue.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nurture versus nature issue.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biological versus psychological issue.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psychological versus biological issue.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F72985">
        <w:rPr>
          <w:rFonts w:ascii="Times New Roman" w:hAnsi="Times New Roman"/>
          <w:color w:val="000000"/>
        </w:rPr>
        <w:t>6</w:t>
      </w:r>
      <w:r>
        <w:rPr>
          <w:rFonts w:ascii="Times New Roman" w:hAnsi="Times New Roman"/>
          <w:color w:val="000000"/>
        </w:rPr>
        <w:t>.</w:t>
      </w:r>
      <w:r>
        <w:rPr>
          <w:rFonts w:ascii="Times New Roman" w:hAnsi="Times New Roman"/>
          <w:color w:val="000000"/>
        </w:rPr>
        <w:tab/>
        <w:t xml:space="preserve">That people sometimes see what they either </w:t>
      </w:r>
      <w:r w:rsidR="008B34A6">
        <w:rPr>
          <w:rFonts w:ascii="Times New Roman" w:hAnsi="Times New Roman"/>
          <w:color w:val="000000"/>
        </w:rPr>
        <w:t>“</w:t>
      </w:r>
      <w:r>
        <w:rPr>
          <w:rFonts w:ascii="Times New Roman" w:hAnsi="Times New Roman"/>
          <w:color w:val="000000"/>
        </w:rPr>
        <w:t>want to see</w:t>
      </w:r>
      <w:r w:rsidR="008B34A6">
        <w:rPr>
          <w:rFonts w:ascii="Times New Roman" w:hAnsi="Times New Roman"/>
          <w:color w:val="000000"/>
        </w:rPr>
        <w:t>”</w:t>
      </w:r>
      <w:r>
        <w:rPr>
          <w:rFonts w:ascii="Times New Roman" w:hAnsi="Times New Roman"/>
          <w:color w:val="000000"/>
        </w:rPr>
        <w:t xml:space="preserve"> or </w:t>
      </w:r>
      <w:r w:rsidR="008B34A6">
        <w:rPr>
          <w:rFonts w:ascii="Times New Roman" w:hAnsi="Times New Roman"/>
          <w:color w:val="000000"/>
        </w:rPr>
        <w:t>“</w:t>
      </w:r>
      <w:r>
        <w:rPr>
          <w:rFonts w:ascii="Times New Roman" w:hAnsi="Times New Roman"/>
          <w:color w:val="000000"/>
        </w:rPr>
        <w:t>expect to see</w:t>
      </w:r>
      <w:r w:rsidR="008B34A6">
        <w:rPr>
          <w:rFonts w:ascii="Times New Roman" w:hAnsi="Times New Roman"/>
          <w:color w:val="000000"/>
        </w:rPr>
        <w:t>”</w:t>
      </w:r>
      <w:r>
        <w:rPr>
          <w:rFonts w:ascii="Times New Roman" w:hAnsi="Times New Roman"/>
          <w:color w:val="000000"/>
        </w:rPr>
        <w:t xml:space="preserve"> BEST reflects the text</w:t>
      </w:r>
      <w:r w:rsidR="008B34A6">
        <w:rPr>
          <w:rFonts w:ascii="Times New Roman" w:hAnsi="Times New Roman"/>
          <w:color w:val="000000"/>
        </w:rPr>
        <w:t>’</w:t>
      </w:r>
      <w:r>
        <w:rPr>
          <w:rFonts w:ascii="Times New Roman" w:hAnsi="Times New Roman"/>
          <w:color w:val="000000"/>
        </w:rPr>
        <w:t>s unifying theme that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heredity and environment jointly influence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shaped by cultural heritage.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people</w:t>
            </w:r>
            <w:r w:rsidR="008B34A6" w:rsidRPr="00634EBA">
              <w:rPr>
                <w:rFonts w:ascii="Times New Roman" w:hAnsi="Times New Roman"/>
                <w:color w:val="000000"/>
              </w:rPr>
              <w:t>’</w:t>
            </w:r>
            <w:r w:rsidRPr="00634EBA">
              <w:rPr>
                <w:rFonts w:ascii="Times New Roman" w:hAnsi="Times New Roman"/>
                <w:color w:val="000000"/>
              </w:rPr>
              <w:t>s experience of the world is empirical.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people</w:t>
            </w:r>
            <w:r w:rsidR="008B34A6" w:rsidRPr="00634EBA">
              <w:rPr>
                <w:rFonts w:ascii="Times New Roman" w:hAnsi="Times New Roman"/>
                <w:color w:val="000000"/>
              </w:rPr>
              <w:t>’</w:t>
            </w:r>
            <w:r w:rsidRPr="00634EBA">
              <w:rPr>
                <w:rFonts w:ascii="Times New Roman" w:hAnsi="Times New Roman"/>
                <w:color w:val="000000"/>
              </w:rPr>
              <w:t>s experience of the world is highly subjective.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D20AD">
        <w:rPr>
          <w:rFonts w:ascii="Times New Roman" w:hAnsi="Times New Roman"/>
          <w:color w:val="000000"/>
        </w:rPr>
        <w:t>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F72985">
        <w:rPr>
          <w:rFonts w:ascii="Times New Roman" w:hAnsi="Times New Roman"/>
          <w:color w:val="000000"/>
        </w:rPr>
        <w:t>7</w:t>
      </w:r>
      <w:r>
        <w:rPr>
          <w:rFonts w:ascii="Times New Roman" w:hAnsi="Times New Roman"/>
          <w:color w:val="000000"/>
        </w:rPr>
        <w:t>.</w:t>
      </w:r>
      <w:r>
        <w:rPr>
          <w:rFonts w:ascii="Times New Roman" w:hAnsi="Times New Roman"/>
          <w:color w:val="000000"/>
        </w:rPr>
        <w:tab/>
        <w:t>Which of the following is the BEST advice for developing sound study habits?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Plan your study schedule in advance.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Make yourself comfortable in your study area by having your favorite music playing.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Try to avoid interrupting your study time with breaks.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Tackle simple, routine tasks before taking on larger tasks.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F72985">
        <w:rPr>
          <w:rFonts w:ascii="Times New Roman" w:hAnsi="Times New Roman"/>
          <w:color w:val="000000"/>
        </w:rPr>
        <w:t>8</w:t>
      </w:r>
      <w:r>
        <w:rPr>
          <w:rFonts w:ascii="Times New Roman" w:hAnsi="Times New Roman"/>
          <w:color w:val="000000"/>
        </w:rPr>
        <w:t>.</w:t>
      </w:r>
      <w:r>
        <w:rPr>
          <w:rFonts w:ascii="Times New Roman" w:hAnsi="Times New Roman"/>
          <w:color w:val="000000"/>
        </w:rPr>
        <w:tab/>
        <w:t>Which of the following is NOT listed in the textbook as an effective study technique?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Set up a schedule for studying.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Study in a place where distractions are minimal.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Concentrate your study time immediately before an exam.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Break major assignments down into smaller component tasks.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sidR="00F72985">
        <w:rPr>
          <w:rFonts w:ascii="Times New Roman" w:hAnsi="Times New Roman"/>
          <w:color w:val="000000"/>
        </w:rPr>
        <w:t>9</w:t>
      </w:r>
      <w:r>
        <w:rPr>
          <w:rFonts w:ascii="Times New Roman" w:hAnsi="Times New Roman"/>
          <w:color w:val="000000"/>
        </w:rPr>
        <w:t>.</w:t>
      </w:r>
      <w:r>
        <w:rPr>
          <w:rFonts w:ascii="Times New Roman" w:hAnsi="Times New Roman"/>
          <w:color w:val="000000"/>
        </w:rPr>
        <w:tab/>
        <w:t>Which of the following is NOT good advice for developing sound study habits?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Spread out your studying over a period of time.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Allow time for study breaks.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Try to tackle simple, routine tasks first, saving larger tasks for later.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Find a place to study where distractions are likely to be minimal.</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D2E39">
        <w:rPr>
          <w:rFonts w:ascii="Times New Roman" w:hAnsi="Times New Roman"/>
          <w:color w:val="000000"/>
        </w:rPr>
        <w:t>Think Critically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180</w:t>
      </w:r>
      <w:r w:rsidR="003308BD">
        <w:rPr>
          <w:rFonts w:ascii="Times New Roman" w:hAnsi="Times New Roman"/>
          <w:color w:val="000000"/>
        </w:rPr>
        <w:t>.</w:t>
      </w:r>
      <w:r w:rsidR="003308BD">
        <w:rPr>
          <w:rFonts w:ascii="Times New Roman" w:hAnsi="Times New Roman"/>
          <w:color w:val="000000"/>
        </w:rPr>
        <w:tab/>
        <w:t>The idea that you should reward yourself for achieving study goals is based on the concept of</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genetic predisposition.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unconscious motivation.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modification.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t>TOP:</w:t>
      </w:r>
      <w:r>
        <w:rPr>
          <w:rFonts w:ascii="Times New Roman" w:hAnsi="Times New Roman"/>
          <w:color w:val="000000"/>
        </w:rPr>
        <w:tab/>
        <w:t>WWW</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320304">
        <w:rPr>
          <w:rFonts w:ascii="Times New Roman" w:hAnsi="Times New Roman"/>
          <w:color w:val="000000"/>
        </w:rPr>
        <w:t>Apply</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sidR="00F72985">
        <w:rPr>
          <w:rFonts w:ascii="Times New Roman" w:hAnsi="Times New Roman"/>
          <w:color w:val="000000"/>
        </w:rPr>
        <w:t>81</w:t>
      </w:r>
      <w:r>
        <w:rPr>
          <w:rFonts w:ascii="Times New Roman" w:hAnsi="Times New Roman"/>
          <w:color w:val="000000"/>
        </w:rPr>
        <w:t>.</w:t>
      </w:r>
      <w:r>
        <w:rPr>
          <w:rFonts w:ascii="Times New Roman" w:hAnsi="Times New Roman"/>
          <w:color w:val="000000"/>
        </w:rPr>
        <w:tab/>
        <w:t>Which of the following is NOT good advice for developing sound study habits?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Find a place to study where you can concentrate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Set up a schedule for studying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Avoid taking study breaks while studying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Reward yourself for studying</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D2E39">
        <w:rPr>
          <w:rFonts w:ascii="Times New Roman" w:hAnsi="Times New Roman"/>
          <w:color w:val="000000"/>
        </w:rPr>
        <w:t>Think Critically</w:t>
      </w:r>
      <w:r>
        <w:rPr>
          <w:rFonts w:ascii="Times New Roman" w:hAnsi="Times New Roman"/>
          <w:color w:val="000000"/>
        </w:rPr>
        <w:tab/>
      </w:r>
    </w:p>
    <w:p w:rsidR="009F22A9" w:rsidRDefault="009F22A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9F22A9" w:rsidRDefault="009F22A9">
      <w:pPr>
        <w:keepLines/>
        <w:tabs>
          <w:tab w:val="right" w:pos="-180"/>
          <w:tab w:val="left" w:pos="0"/>
        </w:tabs>
        <w:suppressAutoHyphens/>
        <w:autoSpaceDE w:val="0"/>
        <w:autoSpaceDN w:val="0"/>
        <w:adjustRightInd w:val="0"/>
        <w:spacing w:after="0" w:line="240" w:lineRule="auto"/>
        <w:ind w:hanging="630"/>
        <w:rPr>
          <w:ins w:id="125" w:author="Jeff" w:date="2015-05-11T11:28:00Z"/>
          <w:rFonts w:ascii="Times New Roman" w:hAnsi="Times New Roman"/>
          <w:color w:val="000000"/>
        </w:rPr>
      </w:pPr>
      <w:r>
        <w:rPr>
          <w:rFonts w:ascii="Times New Roman" w:hAnsi="Times New Roman"/>
          <w:color w:val="000000"/>
        </w:rPr>
        <w:tab/>
        <w:t>18</w:t>
      </w:r>
      <w:r w:rsidR="00F72985">
        <w:rPr>
          <w:rFonts w:ascii="Times New Roman" w:hAnsi="Times New Roman"/>
          <w:color w:val="000000"/>
        </w:rPr>
        <w:t>2</w:t>
      </w:r>
      <w:r>
        <w:rPr>
          <w:rFonts w:ascii="Times New Roman" w:hAnsi="Times New Roman"/>
          <w:color w:val="000000"/>
        </w:rPr>
        <w:t>.</w:t>
      </w:r>
      <w:r>
        <w:rPr>
          <w:rFonts w:ascii="Times New Roman" w:hAnsi="Times New Roman"/>
          <w:color w:val="000000"/>
        </w:rPr>
        <w:tab/>
      </w:r>
      <w:ins w:id="126" w:author="Jeff" w:date="2015-05-11T11:28:00Z">
        <w:r>
          <w:rPr>
            <w:rFonts w:ascii="Times New Roman" w:hAnsi="Times New Roman"/>
            <w:color w:val="000000"/>
          </w:rPr>
          <w:t xml:space="preserve">Steve is having difficulty retaining information when he studies.  The behavior that is MOST likely to help him improve </w:t>
        </w:r>
      </w:ins>
      <w:ins w:id="127" w:author="Jeff" w:date="2015-05-11T11:31:00Z">
        <w:r>
          <w:rPr>
            <w:rFonts w:ascii="Times New Roman" w:hAnsi="Times New Roman"/>
            <w:color w:val="000000"/>
          </w:rPr>
          <w:t>h</w:t>
        </w:r>
      </w:ins>
      <w:ins w:id="128" w:author="Jeff" w:date="2015-05-11T11:28:00Z">
        <w:r>
          <w:rPr>
            <w:rFonts w:ascii="Times New Roman" w:hAnsi="Times New Roman"/>
            <w:color w:val="000000"/>
          </w:rPr>
          <w:t>is retention is</w:t>
        </w:r>
      </w:ins>
    </w:p>
    <w:p w:rsidR="009F22A9" w:rsidRDefault="009F22A9">
      <w:pPr>
        <w:keepLines/>
        <w:tabs>
          <w:tab w:val="right" w:pos="-180"/>
          <w:tab w:val="left" w:pos="0"/>
        </w:tabs>
        <w:suppressAutoHyphens/>
        <w:autoSpaceDE w:val="0"/>
        <w:autoSpaceDN w:val="0"/>
        <w:adjustRightInd w:val="0"/>
        <w:spacing w:after="0" w:line="240" w:lineRule="auto"/>
        <w:ind w:hanging="630"/>
        <w:rPr>
          <w:ins w:id="129" w:author="Jeff" w:date="2015-05-11T11:29:00Z"/>
          <w:rFonts w:ascii="Times New Roman" w:hAnsi="Times New Roman"/>
          <w:color w:val="000000"/>
        </w:rPr>
      </w:pPr>
      <w:ins w:id="130" w:author="Jeff" w:date="2015-05-11T11:29:00Z">
        <w:r>
          <w:rPr>
            <w:rFonts w:ascii="Times New Roman" w:hAnsi="Times New Roman"/>
            <w:color w:val="000000"/>
          </w:rPr>
          <w:tab/>
        </w:r>
        <w:r>
          <w:rPr>
            <w:rFonts w:ascii="Times New Roman" w:hAnsi="Times New Roman"/>
            <w:color w:val="000000"/>
          </w:rPr>
          <w:tab/>
          <w:t>a.  sending frequent text messages to friends to stay alert.</w:t>
        </w:r>
      </w:ins>
    </w:p>
    <w:p w:rsidR="009F22A9" w:rsidRDefault="009F22A9">
      <w:pPr>
        <w:keepLines/>
        <w:tabs>
          <w:tab w:val="right" w:pos="-180"/>
          <w:tab w:val="left" w:pos="0"/>
        </w:tabs>
        <w:suppressAutoHyphens/>
        <w:autoSpaceDE w:val="0"/>
        <w:autoSpaceDN w:val="0"/>
        <w:adjustRightInd w:val="0"/>
        <w:spacing w:after="0" w:line="240" w:lineRule="auto"/>
        <w:ind w:hanging="630"/>
        <w:rPr>
          <w:ins w:id="131" w:author="Jeff" w:date="2015-05-11T11:30:00Z"/>
          <w:rFonts w:ascii="Times New Roman" w:hAnsi="Times New Roman"/>
          <w:color w:val="000000"/>
        </w:rPr>
      </w:pPr>
      <w:ins w:id="132" w:author="Jeff" w:date="2015-05-11T11:30:00Z">
        <w:r>
          <w:rPr>
            <w:rFonts w:ascii="Times New Roman" w:hAnsi="Times New Roman"/>
            <w:color w:val="000000"/>
          </w:rPr>
          <w:tab/>
        </w:r>
        <w:r>
          <w:rPr>
            <w:rFonts w:ascii="Times New Roman" w:hAnsi="Times New Roman"/>
            <w:color w:val="000000"/>
          </w:rPr>
          <w:tab/>
          <w:t>b.  surfing the Internet to avoid becoming bored.</w:t>
        </w:r>
      </w:ins>
    </w:p>
    <w:p w:rsidR="009F22A9" w:rsidRDefault="009F22A9">
      <w:pPr>
        <w:keepLines/>
        <w:tabs>
          <w:tab w:val="right" w:pos="-180"/>
          <w:tab w:val="left" w:pos="0"/>
        </w:tabs>
        <w:suppressAutoHyphens/>
        <w:autoSpaceDE w:val="0"/>
        <w:autoSpaceDN w:val="0"/>
        <w:adjustRightInd w:val="0"/>
        <w:spacing w:after="0" w:line="240" w:lineRule="auto"/>
        <w:ind w:hanging="630"/>
        <w:rPr>
          <w:ins w:id="133" w:author="Jeff" w:date="2015-05-11T11:31:00Z"/>
          <w:rFonts w:ascii="Times New Roman" w:hAnsi="Times New Roman"/>
          <w:color w:val="000000"/>
        </w:rPr>
      </w:pPr>
      <w:ins w:id="134" w:author="Jeff" w:date="2015-05-11T11:31:00Z">
        <w:r>
          <w:rPr>
            <w:rFonts w:ascii="Times New Roman" w:hAnsi="Times New Roman"/>
            <w:color w:val="000000"/>
          </w:rPr>
          <w:tab/>
        </w:r>
        <w:r>
          <w:rPr>
            <w:rFonts w:ascii="Times New Roman" w:hAnsi="Times New Roman"/>
            <w:color w:val="000000"/>
          </w:rPr>
          <w:tab/>
          <w:t>c.  highlighting most of the text as he reads.</w:t>
        </w:r>
      </w:ins>
    </w:p>
    <w:p w:rsidR="009F22A9" w:rsidRDefault="009F22A9">
      <w:pPr>
        <w:keepLines/>
        <w:tabs>
          <w:tab w:val="right" w:pos="-180"/>
          <w:tab w:val="left" w:pos="0"/>
        </w:tabs>
        <w:suppressAutoHyphens/>
        <w:autoSpaceDE w:val="0"/>
        <w:autoSpaceDN w:val="0"/>
        <w:adjustRightInd w:val="0"/>
        <w:spacing w:after="0" w:line="240" w:lineRule="auto"/>
        <w:ind w:hanging="630"/>
        <w:rPr>
          <w:ins w:id="135" w:author="Jeff" w:date="2015-05-11T11:32:00Z"/>
          <w:rFonts w:ascii="Times New Roman" w:hAnsi="Times New Roman"/>
          <w:color w:val="000000"/>
        </w:rPr>
      </w:pPr>
      <w:ins w:id="136" w:author="Jeff" w:date="2015-05-11T11:31:00Z">
        <w:r>
          <w:rPr>
            <w:rFonts w:ascii="Times New Roman" w:hAnsi="Times New Roman"/>
            <w:color w:val="000000"/>
          </w:rPr>
          <w:tab/>
        </w:r>
        <w:r>
          <w:rPr>
            <w:rFonts w:ascii="Times New Roman" w:hAnsi="Times New Roman"/>
            <w:color w:val="000000"/>
          </w:rPr>
          <w:tab/>
          <w:t xml:space="preserve">d.  </w:t>
        </w:r>
      </w:ins>
      <w:ins w:id="137" w:author="Jeff" w:date="2015-05-11T11:32:00Z">
        <w:r>
          <w:rPr>
            <w:rFonts w:ascii="Times New Roman" w:hAnsi="Times New Roman"/>
            <w:color w:val="000000"/>
          </w:rPr>
          <w:t>identifying key ideas in each paragraph he reads.</w:t>
        </w:r>
      </w:ins>
    </w:p>
    <w:p w:rsidR="009F22A9" w:rsidRDefault="009F22A9">
      <w:pPr>
        <w:keepLines/>
        <w:tabs>
          <w:tab w:val="right" w:pos="-180"/>
          <w:tab w:val="left" w:pos="0"/>
        </w:tabs>
        <w:suppressAutoHyphens/>
        <w:autoSpaceDE w:val="0"/>
        <w:autoSpaceDN w:val="0"/>
        <w:adjustRightInd w:val="0"/>
        <w:spacing w:after="0" w:line="240" w:lineRule="auto"/>
        <w:ind w:hanging="630"/>
        <w:rPr>
          <w:ins w:id="138" w:author="Jeff" w:date="2015-05-11T11:32:00Z"/>
          <w:rFonts w:ascii="Times New Roman" w:hAnsi="Times New Roman"/>
          <w:color w:val="000000"/>
        </w:rPr>
      </w:pPr>
    </w:p>
    <w:p w:rsidR="009F22A9" w:rsidRDefault="009F22A9">
      <w:pPr>
        <w:keepLines/>
        <w:tabs>
          <w:tab w:val="right" w:pos="-180"/>
          <w:tab w:val="left" w:pos="0"/>
        </w:tabs>
        <w:suppressAutoHyphens/>
        <w:autoSpaceDE w:val="0"/>
        <w:autoSpaceDN w:val="0"/>
        <w:adjustRightInd w:val="0"/>
        <w:spacing w:after="0" w:line="240" w:lineRule="auto"/>
        <w:ind w:hanging="630"/>
        <w:rPr>
          <w:ins w:id="139" w:author="Jeff" w:date="2015-05-11T11:32:00Z"/>
          <w:rFonts w:ascii="Times New Roman" w:hAnsi="Times New Roman"/>
          <w:color w:val="000000"/>
        </w:rPr>
      </w:pPr>
      <w:ins w:id="140" w:author="Jeff" w:date="2015-05-11T11:32:00Z">
        <w:r>
          <w:rPr>
            <w:rFonts w:ascii="Times New Roman" w:hAnsi="Times New Roman"/>
            <w:color w:val="000000"/>
          </w:rPr>
          <w:tab/>
        </w:r>
        <w:r>
          <w:rPr>
            <w:rFonts w:ascii="Times New Roman" w:hAnsi="Times New Roman"/>
            <w:color w:val="000000"/>
          </w:rPr>
          <w:tab/>
          <w:t>ANS:  D</w:t>
        </w:r>
        <w:r>
          <w:rPr>
            <w:rFonts w:ascii="Times New Roman" w:hAnsi="Times New Roman"/>
            <w:color w:val="000000"/>
          </w:rPr>
          <w:tab/>
          <w:t>PTS:  1</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1.5 Personal Application: Improving Academic Performance</w:t>
        </w:r>
      </w:ins>
    </w:p>
    <w:p w:rsidR="009F22A9" w:rsidRDefault="009F22A9">
      <w:pPr>
        <w:keepLines/>
        <w:tabs>
          <w:tab w:val="right" w:pos="-180"/>
          <w:tab w:val="left" w:pos="0"/>
        </w:tabs>
        <w:suppressAutoHyphens/>
        <w:autoSpaceDE w:val="0"/>
        <w:autoSpaceDN w:val="0"/>
        <w:adjustRightInd w:val="0"/>
        <w:spacing w:after="0" w:line="240" w:lineRule="auto"/>
        <w:ind w:hanging="630"/>
        <w:rPr>
          <w:ins w:id="141" w:author="Jeff" w:date="2015-05-11T11:32:00Z"/>
          <w:rFonts w:ascii="Times New Roman" w:hAnsi="Times New Roman"/>
          <w:color w:val="000000"/>
        </w:rPr>
      </w:pPr>
      <w:ins w:id="142" w:author="Jeff" w:date="2015-05-11T11:32:00Z">
        <w:r>
          <w:rPr>
            <w:rFonts w:ascii="Times New Roman" w:hAnsi="Times New Roman"/>
            <w:color w:val="000000"/>
          </w:rPr>
          <w:tab/>
        </w:r>
        <w:r>
          <w:rPr>
            <w:rFonts w:ascii="Times New Roman" w:hAnsi="Times New Roman"/>
            <w:color w:val="000000"/>
          </w:rPr>
          <w:tab/>
          <w:t>DIF:  Apply</w:t>
        </w:r>
      </w:ins>
    </w:p>
    <w:p w:rsidR="009F22A9" w:rsidRDefault="009F22A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 xml:space="preserve"> </w:t>
      </w:r>
    </w:p>
    <w:p w:rsidR="003308BD" w:rsidRDefault="009F22A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003308BD">
        <w:rPr>
          <w:rFonts w:ascii="Times New Roman" w:hAnsi="Times New Roman"/>
          <w:color w:val="000000"/>
        </w:rPr>
        <w:t>18</w:t>
      </w:r>
      <w:r w:rsidR="00F72985">
        <w:rPr>
          <w:rFonts w:ascii="Times New Roman" w:hAnsi="Times New Roman"/>
          <w:color w:val="000000"/>
        </w:rPr>
        <w:t>3</w:t>
      </w:r>
      <w:r w:rsidR="003308BD">
        <w:rPr>
          <w:rFonts w:ascii="Times New Roman" w:hAnsi="Times New Roman"/>
          <w:color w:val="000000"/>
        </w:rPr>
        <w:t>.</w:t>
      </w:r>
      <w:r w:rsidR="003308BD">
        <w:rPr>
          <w:rFonts w:ascii="Times New Roman" w:hAnsi="Times New Roman"/>
          <w:color w:val="000000"/>
        </w:rPr>
        <w:tab/>
        <w:t>When faced with a major assignment such as a term paper it is a good idea to</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set aside a large block of time (for example, an entire weekend) to devote to the assignment.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break the assignment down into smaller components.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start the assignment with a clear idea of your conclusion in mind.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postpone beginning the assignment until shortly before the due date in order to incorporate information from the instructor</w:t>
            </w:r>
            <w:r w:rsidR="008B34A6" w:rsidRPr="00634EBA">
              <w:rPr>
                <w:rFonts w:ascii="Times New Roman" w:hAnsi="Times New Roman"/>
                <w:color w:val="000000"/>
              </w:rPr>
              <w:t>’</w:t>
            </w:r>
            <w:r w:rsidRPr="00634EBA">
              <w:rPr>
                <w:rFonts w:ascii="Times New Roman" w:hAnsi="Times New Roman"/>
                <w:color w:val="000000"/>
              </w:rPr>
              <w:t>s lectures into the project.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sidR="00F72985">
        <w:rPr>
          <w:rFonts w:ascii="Times New Roman" w:hAnsi="Times New Roman"/>
          <w:color w:val="000000"/>
        </w:rPr>
        <w:t>4</w:t>
      </w:r>
      <w:r>
        <w:rPr>
          <w:rFonts w:ascii="Times New Roman" w:hAnsi="Times New Roman"/>
          <w:color w:val="000000"/>
        </w:rPr>
        <w:t>.</w:t>
      </w:r>
      <w:r>
        <w:rPr>
          <w:rFonts w:ascii="Times New Roman" w:hAnsi="Times New Roman"/>
          <w:color w:val="000000"/>
        </w:rPr>
        <w:tab/>
        <w:t xml:space="preserve">Which of the following conclusions is supported by research comparing </w:t>
      </w:r>
      <w:r w:rsidR="008B34A6">
        <w:rPr>
          <w:rFonts w:ascii="Times New Roman" w:hAnsi="Times New Roman"/>
          <w:color w:val="000000"/>
        </w:rPr>
        <w:t>“</w:t>
      </w:r>
      <w:r>
        <w:rPr>
          <w:rFonts w:ascii="Times New Roman" w:hAnsi="Times New Roman"/>
          <w:color w:val="000000"/>
        </w:rPr>
        <w:t>successful</w:t>
      </w:r>
      <w:r w:rsidR="008B34A6">
        <w:rPr>
          <w:rFonts w:ascii="Times New Roman" w:hAnsi="Times New Roman"/>
          <w:color w:val="000000"/>
        </w:rPr>
        <w:t>”</w:t>
      </w:r>
      <w:r>
        <w:rPr>
          <w:rFonts w:ascii="Times New Roman" w:hAnsi="Times New Roman"/>
          <w:color w:val="000000"/>
        </w:rPr>
        <w:t xml:space="preserve"> to </w:t>
      </w:r>
      <w:r w:rsidR="008B34A6">
        <w:rPr>
          <w:rFonts w:ascii="Times New Roman" w:hAnsi="Times New Roman"/>
          <w:color w:val="000000"/>
        </w:rPr>
        <w:t>“</w:t>
      </w:r>
      <w:r>
        <w:rPr>
          <w:rFonts w:ascii="Times New Roman" w:hAnsi="Times New Roman"/>
          <w:color w:val="000000"/>
        </w:rPr>
        <w:t>unsuccessful</w:t>
      </w:r>
      <w:r w:rsidR="008B34A6">
        <w:rPr>
          <w:rFonts w:ascii="Times New Roman" w:hAnsi="Times New Roman"/>
          <w:color w:val="000000"/>
        </w:rPr>
        <w:t>”</w:t>
      </w:r>
      <w:r>
        <w:rPr>
          <w:rFonts w:ascii="Times New Roman" w:hAnsi="Times New Roman"/>
          <w:color w:val="000000"/>
        </w:rPr>
        <w:t xml:space="preserve"> students?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Successful students and unsuccessful students attended class equally often.</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Successful students attended class less often than unsuccessful students.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Successful students attended class more often than unsuccessful students.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Successful students used an instructor</w:t>
            </w:r>
            <w:r w:rsidR="008B34A6" w:rsidRPr="00634EBA">
              <w:rPr>
                <w:rFonts w:ascii="Times New Roman" w:hAnsi="Times New Roman"/>
                <w:color w:val="000000"/>
              </w:rPr>
              <w:t>’</w:t>
            </w:r>
            <w:r w:rsidRPr="00634EBA">
              <w:rPr>
                <w:rFonts w:ascii="Times New Roman" w:hAnsi="Times New Roman"/>
                <w:color w:val="000000"/>
              </w:rPr>
              <w:t>s office hours more than unsuccessful students.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185</w:t>
      </w:r>
      <w:r w:rsidR="003308BD">
        <w:rPr>
          <w:rFonts w:ascii="Times New Roman" w:hAnsi="Times New Roman"/>
          <w:color w:val="000000"/>
        </w:rPr>
        <w:t>.</w:t>
      </w:r>
      <w:r w:rsidR="003308BD">
        <w:rPr>
          <w:rFonts w:ascii="Times New Roman" w:hAnsi="Times New Roman"/>
          <w:color w:val="000000"/>
        </w:rPr>
        <w:tab/>
        <w:t>According to research, which of the following is MOST likely to be associated with poor grades?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Being absent from class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Rewarding yourself for studying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Overlearning the material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Changing answers on a multiple-choice test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186</w:t>
      </w:r>
      <w:r w:rsidR="003308BD">
        <w:rPr>
          <w:rFonts w:ascii="Times New Roman" w:hAnsi="Times New Roman"/>
          <w:color w:val="000000"/>
        </w:rPr>
        <w:t>.</w:t>
      </w:r>
      <w:r w:rsidR="003308BD">
        <w:rPr>
          <w:rFonts w:ascii="Times New Roman" w:hAnsi="Times New Roman"/>
          <w:color w:val="000000"/>
        </w:rPr>
        <w:tab/>
        <w:t xml:space="preserve">The </w:t>
      </w:r>
      <w:r w:rsidR="009A5A45">
        <w:rPr>
          <w:rFonts w:ascii="Times New Roman" w:hAnsi="Times New Roman"/>
          <w:color w:val="000000"/>
        </w:rPr>
        <w:t>key</w:t>
      </w:r>
      <w:r w:rsidR="003308BD">
        <w:rPr>
          <w:rFonts w:ascii="Times New Roman" w:hAnsi="Times New Roman"/>
          <w:color w:val="000000"/>
        </w:rPr>
        <w:t xml:space="preserve"> to the effective use of highlighting is to</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use different highlight colors for different core concepts.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limit highlighting to no more than 10% of the material from any textbook chapter.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rsidP="009A5A45">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highlight only the main ideas, </w:t>
            </w:r>
            <w:r w:rsidR="009A5A45">
              <w:rPr>
                <w:rFonts w:ascii="Times New Roman" w:hAnsi="Times New Roman"/>
                <w:color w:val="000000"/>
              </w:rPr>
              <w:t>key</w:t>
            </w:r>
            <w:r w:rsidRPr="00634EBA">
              <w:rPr>
                <w:rFonts w:ascii="Times New Roman" w:hAnsi="Times New Roman"/>
                <w:color w:val="000000"/>
              </w:rPr>
              <w:t xml:space="preserve"> supporting details, and technical terms.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skim first and then go back and highlight on a second, detailed reading of the material.</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sidR="00F72985">
        <w:rPr>
          <w:rFonts w:ascii="Times New Roman" w:hAnsi="Times New Roman"/>
          <w:color w:val="000000"/>
        </w:rPr>
        <w:t>7</w:t>
      </w:r>
      <w:r>
        <w:rPr>
          <w:rFonts w:ascii="Times New Roman" w:hAnsi="Times New Roman"/>
          <w:color w:val="000000"/>
        </w:rPr>
        <w:t>.</w:t>
      </w:r>
      <w:r>
        <w:rPr>
          <w:rFonts w:ascii="Times New Roman" w:hAnsi="Times New Roman"/>
          <w:color w:val="000000"/>
        </w:rPr>
        <w:tab/>
        <w:t>Recent research suggests that ____________ predict college grades almost as well as admissions tests.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study skills and habits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attitudes about tests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learning styles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student interests in specific subjects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sidR="00F72985">
        <w:rPr>
          <w:rFonts w:ascii="Times New Roman" w:hAnsi="Times New Roman"/>
          <w:color w:val="000000"/>
        </w:rPr>
        <w:t>8</w:t>
      </w:r>
      <w:r>
        <w:rPr>
          <w:rFonts w:ascii="Times New Roman" w:hAnsi="Times New Roman"/>
          <w:color w:val="000000"/>
        </w:rPr>
        <w:t>.</w:t>
      </w:r>
      <w:r>
        <w:rPr>
          <w:rFonts w:ascii="Times New Roman" w:hAnsi="Times New Roman"/>
          <w:color w:val="000000"/>
        </w:rPr>
        <w:tab/>
        <w:t>Francine asks you for advice concerning the use of highlighting when studying for exams. Based on the research into the use of highlighting, the BEST advice that you could her would be to</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try to find the one or two sentences that best capture the purpose of each paragraph.</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only highlight technical terms that are already in bold or italic.</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not use highlighting because it actually reduces overall comprehension of material.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highlight no more than 10% of the material that she reads.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931F73">
        <w:rPr>
          <w:rFonts w:ascii="Times New Roman" w:hAnsi="Times New Roman"/>
          <w:color w:val="000000"/>
        </w:rPr>
        <w:t>Apply</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sidR="00F72985">
        <w:rPr>
          <w:rFonts w:ascii="Times New Roman" w:hAnsi="Times New Roman"/>
          <w:color w:val="000000"/>
        </w:rPr>
        <w:t>9</w:t>
      </w:r>
      <w:r>
        <w:rPr>
          <w:rFonts w:ascii="Times New Roman" w:hAnsi="Times New Roman"/>
          <w:color w:val="000000"/>
        </w:rPr>
        <w:t>.</w:t>
      </w:r>
      <w:r>
        <w:rPr>
          <w:rFonts w:ascii="Times New Roman" w:hAnsi="Times New Roman"/>
          <w:color w:val="000000"/>
        </w:rPr>
        <w:tab/>
        <w:t>Which of the following is MOST likely to help you get more out of lectures?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w:t>
            </w:r>
            <w:r w:rsidR="003308BD" w:rsidRPr="00634EBA">
              <w:rPr>
                <w:rFonts w:ascii="Times New Roman" w:hAnsi="Times New Roman"/>
                <w:color w:val="000000"/>
              </w:rPr>
              <w:t>kipping lectures on topics you find confusing; instead, relying exclusively on the 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w:t>
            </w:r>
            <w:r w:rsidR="003308BD" w:rsidRPr="00634EBA">
              <w:rPr>
                <w:rFonts w:ascii="Times New Roman" w:hAnsi="Times New Roman"/>
                <w:color w:val="000000"/>
              </w:rPr>
              <w:t>rying to write down everything the lecturer says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r w:rsidR="003308BD" w:rsidRPr="00634EBA">
              <w:rPr>
                <w:rFonts w:ascii="Times New Roman" w:hAnsi="Times New Roman"/>
                <w:color w:val="000000"/>
              </w:rPr>
              <w:t>voiding the temptation to anticipate what the lecturer will say next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w:t>
            </w:r>
            <w:r w:rsidR="003308BD" w:rsidRPr="00634EBA">
              <w:rPr>
                <w:rFonts w:ascii="Times New Roman" w:hAnsi="Times New Roman"/>
                <w:color w:val="000000"/>
              </w:rPr>
              <w:t>aying attention to clues about what is most important</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ab/>
      </w:r>
    </w:p>
    <w:p w:rsidR="001801EB"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1.5 Personal Application: Improving Academic Performance</w:t>
      </w:r>
      <w:r>
        <w:rPr>
          <w:rFonts w:ascii="Times New Roman" w:hAnsi="Times New Roman"/>
          <w:color w:val="000000"/>
        </w:rPr>
        <w:tab/>
      </w:r>
      <w:r w:rsidR="009A5A45">
        <w:rPr>
          <w:rFonts w:ascii="Times New Roman" w:hAnsi="Times New Roman"/>
          <w:color w:val="000000"/>
        </w:rPr>
        <w:t>DIF</w:t>
      </w:r>
      <w:r>
        <w:rPr>
          <w:rFonts w:ascii="Times New Roman" w:hAnsi="Times New Roman"/>
          <w:color w:val="000000"/>
        </w:rPr>
        <w:t>:</w:t>
      </w:r>
      <w:r>
        <w:rPr>
          <w:rFonts w:ascii="Times New Roman" w:hAnsi="Times New Roman"/>
          <w:color w:val="000000"/>
        </w:rPr>
        <w:tab/>
      </w:r>
      <w:r w:rsidR="00F42605">
        <w:rPr>
          <w:rFonts w:ascii="Times New Roman" w:hAnsi="Times New Roman"/>
          <w:color w:val="000000"/>
        </w:rPr>
        <w:t>Understand</w:t>
      </w:r>
    </w:p>
    <w:p w:rsidR="001801EB" w:rsidRPr="001801EB" w:rsidRDefault="001801E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71%</w:t>
      </w:r>
      <w:r>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190</w:t>
      </w:r>
      <w:r w:rsidR="003308BD">
        <w:rPr>
          <w:rFonts w:ascii="Times New Roman" w:hAnsi="Times New Roman"/>
          <w:color w:val="000000"/>
        </w:rPr>
        <w:t>.</w:t>
      </w:r>
      <w:r w:rsidR="003308BD">
        <w:rPr>
          <w:rFonts w:ascii="Times New Roman" w:hAnsi="Times New Roman"/>
          <w:color w:val="000000"/>
        </w:rPr>
        <w:tab/>
        <w:t xml:space="preserve">Which of the following is NOT likely to be considered a </w:t>
      </w:r>
      <w:r w:rsidR="00C21FA6">
        <w:rPr>
          <w:rFonts w:ascii="Times New Roman" w:hAnsi="Times New Roman"/>
          <w:color w:val="000000"/>
        </w:rPr>
        <w:t>c</w:t>
      </w:r>
      <w:r w:rsidR="00FD2E39">
        <w:rPr>
          <w:rFonts w:ascii="Times New Roman" w:hAnsi="Times New Roman"/>
          <w:color w:val="000000"/>
        </w:rPr>
        <w:t>ritical</w:t>
      </w:r>
      <w:r w:rsidR="00C21FA6">
        <w:rPr>
          <w:rFonts w:ascii="Times New Roman" w:hAnsi="Times New Roman"/>
          <w:color w:val="000000"/>
        </w:rPr>
        <w:t xml:space="preserve"> thinking</w:t>
      </w:r>
      <w:r w:rsidR="003308BD">
        <w:rPr>
          <w:rFonts w:ascii="Times New Roman" w:hAnsi="Times New Roman"/>
          <w:color w:val="000000"/>
        </w:rPr>
        <w:t xml:space="preserve"> skill?</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w:t>
            </w:r>
            <w:r w:rsidR="003308BD" w:rsidRPr="00634EBA">
              <w:rPr>
                <w:rFonts w:ascii="Times New Roman" w:hAnsi="Times New Roman"/>
                <w:color w:val="000000"/>
              </w:rPr>
              <w:t>orking systematically toward a desired goal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r w:rsidR="003308BD" w:rsidRPr="00634EBA">
              <w:rPr>
                <w:rFonts w:ascii="Times New Roman" w:hAnsi="Times New Roman"/>
                <w:color w:val="000000"/>
              </w:rPr>
              <w:t>ccepting the views of an appropriate authority figure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r w:rsidR="003308BD" w:rsidRPr="00634EBA">
              <w:rPr>
                <w:rFonts w:ascii="Times New Roman" w:hAnsi="Times New Roman"/>
                <w:color w:val="000000"/>
              </w:rPr>
              <w:t>istinguishing among facts, opinions, and reasoned judgments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104881">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w:t>
            </w:r>
            <w:r w:rsidR="003308BD" w:rsidRPr="00634EBA">
              <w:rPr>
                <w:rFonts w:ascii="Times New Roman" w:hAnsi="Times New Roman"/>
                <w:color w:val="000000"/>
              </w:rPr>
              <w:t>nderstanding how reasons and evidence support or refute conclusions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Think Critically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191</w:t>
      </w:r>
      <w:r w:rsidR="003308BD">
        <w:rPr>
          <w:rFonts w:ascii="Times New Roman" w:hAnsi="Times New Roman"/>
          <w:color w:val="000000"/>
        </w:rPr>
        <w:t>.</w:t>
      </w:r>
      <w:r w:rsidR="003308BD">
        <w:rPr>
          <w:rFonts w:ascii="Times New Roman" w:hAnsi="Times New Roman"/>
          <w:color w:val="000000"/>
        </w:rPr>
        <w:tab/>
        <w:t>Psychologists refer to the use of cognitive skills and strategies that increase the probability of a desirable outcome as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skepticism.</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scientific thinking.</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7023F1" w:rsidP="007023F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critical thinking</w:t>
            </w:r>
            <w:r w:rsidR="003308BD" w:rsidRPr="00634EBA">
              <w:rPr>
                <w:rFonts w:ascii="Times New Roman" w:hAnsi="Times New Roman"/>
                <w:color w:val="000000"/>
              </w:rPr>
              <w: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empiricism.</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192</w:t>
      </w:r>
      <w:r w:rsidR="003308BD">
        <w:rPr>
          <w:rFonts w:ascii="Times New Roman" w:hAnsi="Times New Roman"/>
          <w:color w:val="000000"/>
        </w:rPr>
        <w:t>.</w:t>
      </w:r>
      <w:r w:rsidR="003308BD">
        <w:rPr>
          <w:rFonts w:ascii="Times New Roman" w:hAnsi="Times New Roman"/>
          <w:color w:val="000000"/>
        </w:rPr>
        <w:tab/>
      </w:r>
      <w:r w:rsidR="00FD2E39">
        <w:rPr>
          <w:rFonts w:ascii="Times New Roman" w:hAnsi="Times New Roman"/>
          <w:color w:val="000000"/>
        </w:rPr>
        <w:t>Critical</w:t>
      </w:r>
      <w:r w:rsidR="007023F1">
        <w:rPr>
          <w:rFonts w:ascii="Times New Roman" w:hAnsi="Times New Roman"/>
          <w:color w:val="000000"/>
        </w:rPr>
        <w:t xml:space="preserve"> thinking i</w:t>
      </w:r>
      <w:r w:rsidR="003308BD">
        <w:rPr>
          <w:rFonts w:ascii="Times New Roman" w:hAnsi="Times New Roman"/>
          <w:color w:val="000000"/>
        </w:rPr>
        <w:t>ncludes all of the following EXCEPT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believing that the stated position on a topic is incorrect.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generating multiple solutions to problems.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using principles of likelihood when dealing with probabilistic events.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working systematically toward a desired goal.</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3</w:t>
      </w:r>
      <w:r>
        <w:rPr>
          <w:rFonts w:ascii="Times New Roman" w:hAnsi="Times New Roman"/>
          <w:color w:val="000000"/>
        </w:rPr>
        <w:t>.</w:t>
      </w:r>
      <w:r>
        <w:rPr>
          <w:rFonts w:ascii="Times New Roman" w:hAnsi="Times New Roman"/>
          <w:color w:val="000000"/>
        </w:rPr>
        <w:tab/>
        <w:t xml:space="preserve">Research has shown that the skills and attitudes involved in </w:t>
      </w:r>
      <w:r w:rsidR="007023F1">
        <w:rPr>
          <w:rFonts w:ascii="Times New Roman" w:hAnsi="Times New Roman"/>
          <w:color w:val="000000"/>
        </w:rPr>
        <w:t>critical thinking</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naturally develop during adolescence.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naturally develop during early adulthood.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need to be specifically taught to individuals.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only develop in individuals trained in scientific disciplines.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4</w:t>
      </w:r>
      <w:r>
        <w:rPr>
          <w:rFonts w:ascii="Times New Roman" w:hAnsi="Times New Roman"/>
          <w:color w:val="000000"/>
        </w:rPr>
        <w:t>.</w:t>
      </w:r>
      <w:r>
        <w:rPr>
          <w:rFonts w:ascii="Times New Roman" w:hAnsi="Times New Roman"/>
          <w:color w:val="000000"/>
        </w:rPr>
        <w:tab/>
        <w:t xml:space="preserve">Based on an evolutionary analysis of spatial skills, you should predict that Jill will be better than </w:t>
      </w:r>
      <w:r w:rsidR="00104881">
        <w:rPr>
          <w:rFonts w:ascii="Times New Roman" w:hAnsi="Times New Roman"/>
          <w:color w:val="000000"/>
        </w:rPr>
        <w:t xml:space="preserve">           </w:t>
      </w:r>
      <w:r>
        <w:rPr>
          <w:rFonts w:ascii="Times New Roman" w:hAnsi="Times New Roman"/>
          <w:color w:val="000000"/>
        </w:rPr>
        <w:t>Jack at</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mentally rotating visual images.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remembering locations.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reading a map.</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learning a maze.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5</w:t>
      </w:r>
      <w:r>
        <w:rPr>
          <w:rFonts w:ascii="Times New Roman" w:hAnsi="Times New Roman"/>
          <w:color w:val="000000"/>
        </w:rPr>
        <w:t>.</w:t>
      </w:r>
      <w:r>
        <w:rPr>
          <w:rFonts w:ascii="Times New Roman" w:hAnsi="Times New Roman"/>
          <w:color w:val="000000"/>
        </w:rPr>
        <w:tab/>
        <w:t>The spatial tasks on which males tend to do better than females generally involve</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remembering locations.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mentally rotating objects.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identifying objects in a visual field.</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processing verbal directions to a specific location.</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6</w:t>
      </w:r>
      <w:r>
        <w:rPr>
          <w:rFonts w:ascii="Times New Roman" w:hAnsi="Times New Roman"/>
          <w:color w:val="000000"/>
        </w:rPr>
        <w:t>.</w:t>
      </w:r>
      <w:r>
        <w:rPr>
          <w:rFonts w:ascii="Times New Roman" w:hAnsi="Times New Roman"/>
          <w:color w:val="000000"/>
        </w:rPr>
        <w:tab/>
        <w:t>Which of the following explanations is MOST likely to be used by an evolutionary psychologist to explain gender differences in spatial abilities?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 principles of natural selection tend to operate differently in males and females.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Through evolution, males were classically conditioned to develop certain kinds of spatial abilities.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When they are young, males are more likely than females to be encouraged to engage in spatially-oriented activities.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Division of labor between the sexes in hunting and gathering societies created different adaptive pressures for males and females.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320304">
        <w:rPr>
          <w:rFonts w:ascii="Times New Roman" w:hAnsi="Times New Roman"/>
          <w:color w:val="000000"/>
        </w:rPr>
        <w:t>Apply</w:t>
      </w:r>
      <w:r w:rsidR="003308BD">
        <w:rPr>
          <w:rFonts w:ascii="Times New Roman" w:hAnsi="Times New Roman"/>
          <w:color w:val="000000"/>
        </w:rPr>
        <w:tab/>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7</w:t>
      </w:r>
      <w:r>
        <w:rPr>
          <w:rFonts w:ascii="Times New Roman" w:hAnsi="Times New Roman"/>
          <w:color w:val="000000"/>
        </w:rPr>
        <w:t>.</w:t>
      </w:r>
      <w:r>
        <w:rPr>
          <w:rFonts w:ascii="Times New Roman" w:hAnsi="Times New Roman"/>
          <w:color w:val="000000"/>
        </w:rPr>
        <w:tab/>
        <w:t>Which of the following observations weakens the evolutionary explanation of gender differences in spatial abilities?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There frequently was a sex-based division of labor in ancient hunting and gathering societies.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Males are encouraged to engage in activities that provide more practice with spatial tasks.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Males frequently perform slightly better than females on tasks involving mental rotation of images and navigation in space.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Females perform slightly better than males on tasks involving memory for locations.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3308BD"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sidR="005D20AD">
        <w:rPr>
          <w:rFonts w:ascii="Times New Roman" w:hAnsi="Times New Roman"/>
          <w:color w:val="000000"/>
        </w:rPr>
        <w:t>1.6  Critical Thinking Application: Developing Critical Thinking Skills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F42605">
        <w:rPr>
          <w:rFonts w:ascii="Times New Roman" w:hAnsi="Times New Roman"/>
          <w:color w:val="000000"/>
        </w:rPr>
        <w:t>Understand</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8</w:t>
      </w:r>
      <w:r>
        <w:rPr>
          <w:rFonts w:ascii="Times New Roman" w:hAnsi="Times New Roman"/>
          <w:color w:val="000000"/>
        </w:rPr>
        <w:t>.</w:t>
      </w:r>
      <w:r>
        <w:rPr>
          <w:rFonts w:ascii="Times New Roman" w:hAnsi="Times New Roman"/>
          <w:color w:val="000000"/>
        </w:rPr>
        <w:tab/>
        <w:t xml:space="preserve">In the </w:t>
      </w:r>
      <w:r w:rsidR="00104881">
        <w:rPr>
          <w:rFonts w:ascii="Times New Roman" w:hAnsi="Times New Roman"/>
          <w:color w:val="000000"/>
        </w:rPr>
        <w:t xml:space="preserve">nineteenth </w:t>
      </w:r>
      <w:r>
        <w:rPr>
          <w:rFonts w:ascii="Times New Roman" w:hAnsi="Times New Roman"/>
          <w:color w:val="000000"/>
        </w:rPr>
        <w:t xml:space="preserve">century, Wilhelm Wundt attempted to shape the new discipline of psychology along the lines of physics, because in his era, physics was admired as a </w:t>
      </w:r>
      <w:r w:rsidR="008B34A6">
        <w:rPr>
          <w:rFonts w:ascii="Times New Roman" w:hAnsi="Times New Roman"/>
          <w:color w:val="000000"/>
        </w:rPr>
        <w:t>“</w:t>
      </w:r>
      <w:r>
        <w:rPr>
          <w:rFonts w:ascii="Times New Roman" w:hAnsi="Times New Roman"/>
          <w:color w:val="000000"/>
        </w:rPr>
        <w:t>model</w:t>
      </w:r>
      <w:r w:rsidR="008B34A6">
        <w:rPr>
          <w:rFonts w:ascii="Times New Roman" w:hAnsi="Times New Roman"/>
          <w:color w:val="000000"/>
        </w:rPr>
        <w:t>”</w:t>
      </w:r>
      <w:r>
        <w:rPr>
          <w:rFonts w:ascii="Times New Roman" w:hAnsi="Times New Roman"/>
          <w:color w:val="000000"/>
        </w:rPr>
        <w:t xml:space="preserve"> science. Wundt</w:t>
      </w:r>
      <w:r w:rsidR="008B34A6">
        <w:rPr>
          <w:rFonts w:ascii="Times New Roman" w:hAnsi="Times New Roman"/>
          <w:color w:val="000000"/>
        </w:rPr>
        <w:t>’</w:t>
      </w:r>
      <w:r>
        <w:rPr>
          <w:rFonts w:ascii="Times New Roman" w:hAnsi="Times New Roman"/>
          <w:color w:val="000000"/>
        </w:rPr>
        <w:t>s attempt to imitate physics illustrates which of the textbook</w:t>
      </w:r>
      <w:r w:rsidR="008B34A6">
        <w:rPr>
          <w:rFonts w:ascii="Times New Roman" w:hAnsi="Times New Roman"/>
          <w:color w:val="000000"/>
        </w:rPr>
        <w:t>’</w:t>
      </w:r>
      <w:r>
        <w:rPr>
          <w:rFonts w:ascii="Times New Roman" w:hAnsi="Times New Roman"/>
          <w:color w:val="000000"/>
        </w:rPr>
        <w:t>s unifying themes?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Psychology evolves in 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theoretically diverse.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experience of the world is highly subjective.</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is determined by multiple causes.</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105493"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105493" w:rsidRDefault="001054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1.1 Psychology’s Early History; 1.4 Seven Unifying Themes</w:t>
      </w:r>
    </w:p>
    <w:p w:rsidR="001801EB"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DIF</w:t>
      </w:r>
      <w:r w:rsidR="003308BD">
        <w:rPr>
          <w:rFonts w:ascii="Times New Roman" w:hAnsi="Times New Roman"/>
          <w:color w:val="000000"/>
        </w:rPr>
        <w:t>:</w:t>
      </w:r>
      <w:r w:rsidR="003308BD">
        <w:rPr>
          <w:rFonts w:ascii="Times New Roman" w:hAnsi="Times New Roman"/>
          <w:color w:val="000000"/>
        </w:rPr>
        <w:tab/>
      </w:r>
      <w:r w:rsidR="00A413D2">
        <w:rPr>
          <w:rFonts w:ascii="Times New Roman" w:hAnsi="Times New Roman"/>
          <w:color w:val="000000"/>
        </w:rPr>
        <w:t>Think Critically</w:t>
      </w:r>
    </w:p>
    <w:p w:rsidR="001801EB" w:rsidRPr="001801EB" w:rsidRDefault="001801E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NOTES: Correct = 67%</w:t>
      </w:r>
    </w:p>
    <w:p w:rsidR="003308BD" w:rsidRDefault="003308BD" w:rsidP="00C03BC2">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3308BD" w:rsidRDefault="003308BD" w:rsidP="0076446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p w:rsidR="003308BD" w:rsidRDefault="003308BD">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sidR="00F72985">
        <w:rPr>
          <w:rFonts w:ascii="Times New Roman" w:hAnsi="Times New Roman"/>
          <w:color w:val="000000"/>
        </w:rPr>
        <w:t>9</w:t>
      </w:r>
      <w:r>
        <w:rPr>
          <w:rFonts w:ascii="Times New Roman" w:hAnsi="Times New Roman"/>
          <w:color w:val="000000"/>
        </w:rPr>
        <w:t>.</w:t>
      </w:r>
      <w:r>
        <w:rPr>
          <w:rFonts w:ascii="Times New Roman" w:hAnsi="Times New Roman"/>
          <w:color w:val="000000"/>
        </w:rPr>
        <w:tab/>
        <w:t xml:space="preserve">In criticizing the </w:t>
      </w:r>
      <w:proofErr w:type="spellStart"/>
      <w:r>
        <w:rPr>
          <w:rFonts w:ascii="Times New Roman" w:hAnsi="Times New Roman"/>
          <w:color w:val="000000"/>
        </w:rPr>
        <w:t>structuralists</w:t>
      </w:r>
      <w:proofErr w:type="spellEnd"/>
      <w:r w:rsidR="008B34A6">
        <w:rPr>
          <w:rFonts w:ascii="Times New Roman" w:hAnsi="Times New Roman"/>
          <w:color w:val="000000"/>
        </w:rPr>
        <w:t>’</w:t>
      </w:r>
      <w:r>
        <w:rPr>
          <w:rFonts w:ascii="Times New Roman" w:hAnsi="Times New Roman"/>
          <w:color w:val="000000"/>
        </w:rPr>
        <w:t xml:space="preserve"> reliance on the method of introspection, William James argued that two people could view the same stimulus quite differently. James</w:t>
      </w:r>
      <w:r w:rsidR="008B34A6">
        <w:rPr>
          <w:rFonts w:ascii="Times New Roman" w:hAnsi="Times New Roman"/>
          <w:color w:val="000000"/>
        </w:rPr>
        <w:t>’</w:t>
      </w:r>
      <w:r>
        <w:rPr>
          <w:rFonts w:ascii="Times New Roman" w:hAnsi="Times New Roman"/>
          <w:color w:val="000000"/>
        </w:rPr>
        <w:t>s argument illustrates which of the textbook</w:t>
      </w:r>
      <w:r w:rsidR="008B34A6">
        <w:rPr>
          <w:rFonts w:ascii="Times New Roman" w:hAnsi="Times New Roman"/>
          <w:color w:val="000000"/>
        </w:rPr>
        <w:t>’</w:t>
      </w:r>
      <w:r>
        <w:rPr>
          <w:rFonts w:ascii="Times New Roman" w:hAnsi="Times New Roman"/>
          <w:color w:val="000000"/>
        </w:rPr>
        <w:t>s unifying themes?</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 xml:space="preserve">Psychology evolves in a </w:t>
            </w:r>
            <w:proofErr w:type="spellStart"/>
            <w:r w:rsidRPr="00634EBA">
              <w:rPr>
                <w:rFonts w:ascii="Times New Roman" w:hAnsi="Times New Roman"/>
                <w:color w:val="000000"/>
              </w:rPr>
              <w:t>sociohistorical</w:t>
            </w:r>
            <w:proofErr w:type="spellEnd"/>
            <w:r w:rsidRPr="00634EBA">
              <w:rPr>
                <w:rFonts w:ascii="Times New Roman" w:hAnsi="Times New Roman"/>
                <w:color w:val="000000"/>
              </w:rPr>
              <w:t xml:space="preserve"> context.</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Psychology is empirical.</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Heredity and environment jointly influence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Our experience of the world is highly subjective.</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764467"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764467" w:rsidRDefault="007644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1.1 Psychology’s Early History; 1.4 Seven Unifying Themes</w:t>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A413D2">
        <w:rPr>
          <w:rFonts w:ascii="Times New Roman" w:hAnsi="Times New Roman"/>
          <w:color w:val="000000"/>
        </w:rPr>
        <w:t>:</w:t>
      </w:r>
      <w:r w:rsidR="00A413D2">
        <w:rPr>
          <w:rFonts w:ascii="Times New Roman" w:hAnsi="Times New Roman"/>
          <w:color w:val="000000"/>
        </w:rPr>
        <w:tab/>
        <w:t>Think Critically</w:t>
      </w:r>
    </w:p>
    <w:p w:rsidR="003308BD" w:rsidRDefault="003308BD">
      <w:pPr>
        <w:widowControl w:val="0"/>
        <w:suppressAutoHyphens/>
        <w:autoSpaceDE w:val="0"/>
        <w:autoSpaceDN w:val="0"/>
        <w:adjustRightInd w:val="0"/>
        <w:spacing w:after="0" w:line="240" w:lineRule="auto"/>
        <w:rPr>
          <w:rFonts w:ascii="Times New Roman" w:hAnsi="Times New Roman"/>
          <w:color w:val="000000"/>
        </w:rPr>
      </w:pPr>
    </w:p>
    <w:p w:rsidR="003308BD" w:rsidRDefault="00F72985">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200</w:t>
      </w:r>
      <w:r w:rsidR="003308BD">
        <w:rPr>
          <w:rFonts w:ascii="Times New Roman" w:hAnsi="Times New Roman"/>
          <w:color w:val="000000"/>
        </w:rPr>
        <w:t>.</w:t>
      </w:r>
      <w:r w:rsidR="003308BD">
        <w:rPr>
          <w:rFonts w:ascii="Times New Roman" w:hAnsi="Times New Roman"/>
          <w:color w:val="000000"/>
        </w:rPr>
        <w:tab/>
        <w:t>While functionalism emphasizes the adaptive purpose of ____, evolutionary psychology emphasizes the adaptive purpose of ____.</w:t>
      </w:r>
    </w:p>
    <w:tbl>
      <w:tblPr>
        <w:tblW w:w="0" w:type="auto"/>
        <w:tblCellMar>
          <w:left w:w="45" w:type="dxa"/>
          <w:right w:w="45" w:type="dxa"/>
        </w:tblCellMar>
        <w:tblLook w:val="0000" w:firstRow="0" w:lastRow="0" w:firstColumn="0" w:lastColumn="0" w:noHBand="0" w:noVBand="0"/>
      </w:tblPr>
      <w:tblGrid>
        <w:gridCol w:w="360"/>
        <w:gridCol w:w="8100"/>
      </w:tblGrid>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a.</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physical structures of the body;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behavior; consciousness</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consciousness; behavior</w:t>
            </w:r>
          </w:p>
        </w:tc>
      </w:tr>
      <w:tr w:rsidR="003308BD" w:rsidRPr="00634EBA">
        <w:tblPrEx>
          <w:tblCellMar>
            <w:top w:w="0" w:type="dxa"/>
            <w:bottom w:w="0" w:type="dxa"/>
          </w:tblCellMar>
        </w:tblPrEx>
        <w:tc>
          <w:tcPr>
            <w:tcW w:w="36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d.</w:t>
            </w:r>
          </w:p>
        </w:tc>
        <w:tc>
          <w:tcPr>
            <w:tcW w:w="8100" w:type="dxa"/>
            <w:tcBorders>
              <w:top w:val="nil"/>
              <w:left w:val="nil"/>
              <w:bottom w:val="nil"/>
              <w:right w:val="nil"/>
            </w:tcBorders>
          </w:tcPr>
          <w:p w:rsidR="003308BD" w:rsidRPr="00634EBA" w:rsidRDefault="003308BD">
            <w:pPr>
              <w:keepLines/>
              <w:suppressAutoHyphens/>
              <w:autoSpaceDE w:val="0"/>
              <w:autoSpaceDN w:val="0"/>
              <w:adjustRightInd w:val="0"/>
              <w:spacing w:after="0" w:line="240" w:lineRule="auto"/>
              <w:rPr>
                <w:rFonts w:ascii="Times New Roman" w:hAnsi="Times New Roman"/>
                <w:color w:val="000000"/>
              </w:rPr>
            </w:pPr>
            <w:r w:rsidRPr="00634EBA">
              <w:rPr>
                <w:rFonts w:ascii="Times New Roman" w:hAnsi="Times New Roman"/>
                <w:color w:val="000000"/>
              </w:rPr>
              <w:t>consciousness; physical structures of the body</w:t>
            </w:r>
          </w:p>
        </w:tc>
      </w:tr>
    </w:tbl>
    <w:p w:rsidR="003308BD" w:rsidRDefault="003308BD">
      <w:pPr>
        <w:widowControl w:val="0"/>
        <w:suppressAutoHyphens/>
        <w:autoSpaceDE w:val="0"/>
        <w:autoSpaceDN w:val="0"/>
        <w:adjustRightInd w:val="0"/>
        <w:spacing w:after="0" w:line="240" w:lineRule="auto"/>
        <w:rPr>
          <w:rFonts w:ascii="Times New Roman" w:hAnsi="Times New Roman"/>
          <w:color w:val="000000"/>
          <w:sz w:val="2"/>
          <w:szCs w:val="2"/>
        </w:rPr>
      </w:pPr>
    </w:p>
    <w:p w:rsidR="003308BD" w:rsidRDefault="003308BD">
      <w:pPr>
        <w:widowControl w:val="0"/>
        <w:suppressAutoHyphens/>
        <w:autoSpaceDE w:val="0"/>
        <w:autoSpaceDN w:val="0"/>
        <w:adjustRightInd w:val="0"/>
        <w:spacing w:after="1" w:line="240" w:lineRule="auto"/>
        <w:rPr>
          <w:rFonts w:ascii="Times New Roman" w:hAnsi="Times New Roman"/>
          <w:color w:val="000000"/>
          <w:sz w:val="12"/>
          <w:szCs w:val="12"/>
        </w:rPr>
      </w:pPr>
    </w:p>
    <w:p w:rsidR="00764467" w:rsidRDefault="003308B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p>
    <w:p w:rsidR="00764467" w:rsidRDefault="007644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1.1 Psychology’s Early History; 1.3 Psychology Today: Vigorous and Diversified</w:t>
      </w:r>
      <w:r>
        <w:rPr>
          <w:rFonts w:ascii="Times New Roman" w:hAnsi="Times New Roman"/>
          <w:color w:val="000000"/>
        </w:rPr>
        <w:tab/>
      </w:r>
    </w:p>
    <w:p w:rsidR="003308BD" w:rsidRDefault="009A5A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764467">
        <w:rPr>
          <w:rFonts w:ascii="Times New Roman" w:hAnsi="Times New Roman"/>
          <w:color w:val="000000"/>
        </w:rPr>
        <w:t>:</w:t>
      </w:r>
      <w:r w:rsidR="00764467">
        <w:rPr>
          <w:rFonts w:ascii="Times New Roman" w:hAnsi="Times New Roman"/>
          <w:color w:val="000000"/>
        </w:rPr>
        <w:tab/>
      </w:r>
      <w:r w:rsidR="00A413D2">
        <w:rPr>
          <w:rFonts w:ascii="Times New Roman" w:hAnsi="Times New Roman"/>
          <w:color w:val="000000"/>
        </w:rPr>
        <w:t>Think Critically</w:t>
      </w:r>
    </w:p>
    <w:p w:rsidR="00E203E5" w:rsidRDefault="00E203E5">
      <w:pPr>
        <w:widowControl w:val="0"/>
        <w:suppressAutoHyphens/>
        <w:autoSpaceDE w:val="0"/>
        <w:autoSpaceDN w:val="0"/>
        <w:adjustRightInd w:val="0"/>
        <w:spacing w:after="0" w:line="240" w:lineRule="auto"/>
        <w:rPr>
          <w:rFonts w:ascii="Times New Roman" w:hAnsi="Times New Roman"/>
          <w:color w:val="000000"/>
        </w:rPr>
      </w:pPr>
    </w:p>
    <w:p w:rsidR="003308BD" w:rsidRDefault="003308BD" w:rsidP="004223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p>
    <w:sectPr w:rsidR="003308BD">
      <w:footerReference w:type="default" r:id="rId6"/>
      <w:pgSz w:w="12240" w:h="15840"/>
      <w:pgMar w:top="720" w:right="1080" w:bottom="1440" w:left="2070" w:header="720" w:footer="720" w:gutter="0"/>
      <w:cols w:space="720" w:equalWidth="0">
        <w:col w:w="909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E60" w:rsidRDefault="00D30E60" w:rsidP="007D56D3">
      <w:pPr>
        <w:spacing w:after="0" w:line="240" w:lineRule="auto"/>
      </w:pPr>
      <w:r>
        <w:separator/>
      </w:r>
    </w:p>
  </w:endnote>
  <w:endnote w:type="continuationSeparator" w:id="0">
    <w:p w:rsidR="00D30E60" w:rsidRDefault="00D30E60" w:rsidP="007D5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542" w:rsidRDefault="003A0542">
    <w:pPr>
      <w:pStyle w:val="a5"/>
      <w:jc w:val="center"/>
    </w:pPr>
    <w:r>
      <w:fldChar w:fldCharType="begin"/>
    </w:r>
    <w:r>
      <w:instrText xml:space="preserve"> PAGE   \* MERGEFORMAT </w:instrText>
    </w:r>
    <w:r>
      <w:fldChar w:fldCharType="separate"/>
    </w:r>
    <w:r w:rsidR="007E5C42">
      <w:rPr>
        <w:noProof/>
      </w:rPr>
      <w:t>14</w:t>
    </w:r>
    <w:r>
      <w:fldChar w:fldCharType="end"/>
    </w:r>
  </w:p>
  <w:p w:rsidR="003A0542" w:rsidRDefault="003A05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E60" w:rsidRDefault="00D30E60" w:rsidP="007D56D3">
      <w:pPr>
        <w:spacing w:after="0" w:line="240" w:lineRule="auto"/>
      </w:pPr>
      <w:r>
        <w:separator/>
      </w:r>
    </w:p>
  </w:footnote>
  <w:footnote w:type="continuationSeparator" w:id="0">
    <w:p w:rsidR="00D30E60" w:rsidRDefault="00D30E60" w:rsidP="007D56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AE0"/>
    <w:rsid w:val="000651EC"/>
    <w:rsid w:val="0009343A"/>
    <w:rsid w:val="000B2E15"/>
    <w:rsid w:val="00104881"/>
    <w:rsid w:val="00105493"/>
    <w:rsid w:val="001801EB"/>
    <w:rsid w:val="001807CA"/>
    <w:rsid w:val="00197A53"/>
    <w:rsid w:val="001B574B"/>
    <w:rsid w:val="001D4471"/>
    <w:rsid w:val="00235334"/>
    <w:rsid w:val="00271C81"/>
    <w:rsid w:val="002B16A0"/>
    <w:rsid w:val="002B4D98"/>
    <w:rsid w:val="002F3194"/>
    <w:rsid w:val="00320304"/>
    <w:rsid w:val="003308BD"/>
    <w:rsid w:val="003769FE"/>
    <w:rsid w:val="003A0542"/>
    <w:rsid w:val="004119D8"/>
    <w:rsid w:val="00422370"/>
    <w:rsid w:val="00436CEC"/>
    <w:rsid w:val="004D7E24"/>
    <w:rsid w:val="00520011"/>
    <w:rsid w:val="005504A6"/>
    <w:rsid w:val="005D20AD"/>
    <w:rsid w:val="005D4F6E"/>
    <w:rsid w:val="00601A46"/>
    <w:rsid w:val="006206DD"/>
    <w:rsid w:val="0063327A"/>
    <w:rsid w:val="00634EBA"/>
    <w:rsid w:val="00657E51"/>
    <w:rsid w:val="006A177F"/>
    <w:rsid w:val="006A7CFE"/>
    <w:rsid w:val="006E5D8D"/>
    <w:rsid w:val="006F1085"/>
    <w:rsid w:val="007023F1"/>
    <w:rsid w:val="00720D84"/>
    <w:rsid w:val="00764467"/>
    <w:rsid w:val="00784972"/>
    <w:rsid w:val="007D56D3"/>
    <w:rsid w:val="007E5980"/>
    <w:rsid w:val="007E5C42"/>
    <w:rsid w:val="007F1437"/>
    <w:rsid w:val="007F5A68"/>
    <w:rsid w:val="00854BB4"/>
    <w:rsid w:val="008B34A6"/>
    <w:rsid w:val="009211C4"/>
    <w:rsid w:val="00931F73"/>
    <w:rsid w:val="009A5A45"/>
    <w:rsid w:val="009B34FE"/>
    <w:rsid w:val="009B61EA"/>
    <w:rsid w:val="009C6E51"/>
    <w:rsid w:val="009F15EB"/>
    <w:rsid w:val="009F22A9"/>
    <w:rsid w:val="00A23AD0"/>
    <w:rsid w:val="00A37F9E"/>
    <w:rsid w:val="00A413D2"/>
    <w:rsid w:val="00A8065B"/>
    <w:rsid w:val="00B466B8"/>
    <w:rsid w:val="00B513C9"/>
    <w:rsid w:val="00B83AE0"/>
    <w:rsid w:val="00BA5876"/>
    <w:rsid w:val="00BE1F9F"/>
    <w:rsid w:val="00C03BC2"/>
    <w:rsid w:val="00C13593"/>
    <w:rsid w:val="00C21FA6"/>
    <w:rsid w:val="00C473E7"/>
    <w:rsid w:val="00D1076A"/>
    <w:rsid w:val="00D30E60"/>
    <w:rsid w:val="00D52867"/>
    <w:rsid w:val="00DB5337"/>
    <w:rsid w:val="00DC366C"/>
    <w:rsid w:val="00E203E5"/>
    <w:rsid w:val="00F42605"/>
    <w:rsid w:val="00F72985"/>
    <w:rsid w:val="00F77A61"/>
    <w:rsid w:val="00FA4E33"/>
    <w:rsid w:val="00FD2E39"/>
    <w:rsid w:val="00FE1D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07AA253C-39AF-4D92-9861-89BB5853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D56D3"/>
    <w:pPr>
      <w:tabs>
        <w:tab w:val="center" w:pos="4680"/>
        <w:tab w:val="right" w:pos="9360"/>
      </w:tabs>
    </w:pPr>
  </w:style>
  <w:style w:type="character" w:customStyle="1" w:styleId="a4">
    <w:name w:val="页眉 字符"/>
    <w:link w:val="a3"/>
    <w:uiPriority w:val="99"/>
    <w:semiHidden/>
    <w:rsid w:val="007D56D3"/>
    <w:rPr>
      <w:sz w:val="22"/>
      <w:szCs w:val="22"/>
    </w:rPr>
  </w:style>
  <w:style w:type="paragraph" w:styleId="a5">
    <w:name w:val="footer"/>
    <w:basedOn w:val="a"/>
    <w:link w:val="a6"/>
    <w:uiPriority w:val="99"/>
    <w:unhideWhenUsed/>
    <w:rsid w:val="007D56D3"/>
    <w:pPr>
      <w:tabs>
        <w:tab w:val="center" w:pos="4680"/>
        <w:tab w:val="right" w:pos="9360"/>
      </w:tabs>
    </w:pPr>
  </w:style>
  <w:style w:type="character" w:customStyle="1" w:styleId="a6">
    <w:name w:val="页脚 字符"/>
    <w:link w:val="a5"/>
    <w:uiPriority w:val="99"/>
    <w:rsid w:val="007D56D3"/>
    <w:rPr>
      <w:sz w:val="22"/>
      <w:szCs w:val="22"/>
    </w:rPr>
  </w:style>
  <w:style w:type="paragraph" w:styleId="a7">
    <w:name w:val="Balloon Text"/>
    <w:basedOn w:val="a"/>
    <w:link w:val="a8"/>
    <w:uiPriority w:val="99"/>
    <w:semiHidden/>
    <w:unhideWhenUsed/>
    <w:rsid w:val="001807CA"/>
    <w:pPr>
      <w:spacing w:after="0" w:line="240" w:lineRule="auto"/>
    </w:pPr>
    <w:rPr>
      <w:rFonts w:ascii="Tahoma" w:hAnsi="Tahoma" w:cs="Tahoma"/>
      <w:sz w:val="16"/>
      <w:szCs w:val="16"/>
    </w:rPr>
  </w:style>
  <w:style w:type="character" w:customStyle="1" w:styleId="a8">
    <w:name w:val="批注框文本 字符"/>
    <w:link w:val="a7"/>
    <w:uiPriority w:val="99"/>
    <w:semiHidden/>
    <w:rsid w:val="001807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359</TotalTime>
  <Pages>1</Pages>
  <Words>11342</Words>
  <Characters>64656</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Judy Tatroe</dc:creator>
  <cp:keywords/>
  <cp:lastModifiedBy>Jeff</cp:lastModifiedBy>
  <cp:revision>61</cp:revision>
  <dcterms:created xsi:type="dcterms:W3CDTF">2019-07-10T08:18:00Z</dcterms:created>
  <dcterms:modified xsi:type="dcterms:W3CDTF">2019-07-10T08:18:00Z</dcterms:modified>
</cp:coreProperties>
</file>